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D75" w:rsidRDefault="00662A7C" w:rsidP="00662A7C">
      <w:pPr>
        <w:pStyle w:val="Heading1"/>
        <w:rPr>
          <w:ins w:id="0" w:author="Langan, Simon (IWMI)" w:date="2013-03-13T23:06:00Z"/>
        </w:rPr>
      </w:pPr>
      <w:bookmarkStart w:id="1" w:name="_GoBack"/>
      <w:bookmarkEnd w:id="1"/>
      <w:r>
        <w:t xml:space="preserve">Key Findings and Messages Emerging from the Nile Basin Development Challenge Program (NBDC): Towards a New Integrated </w:t>
      </w:r>
      <w:r w:rsidR="008063F1">
        <w:t xml:space="preserve">Watershed </w:t>
      </w:r>
      <w:r>
        <w:t xml:space="preserve">Rainwater Management </w:t>
      </w:r>
      <w:commentRangeStart w:id="2"/>
      <w:r>
        <w:t>Paradigm</w:t>
      </w:r>
      <w:commentRangeEnd w:id="2"/>
      <w:r w:rsidR="00F52C7D">
        <w:rPr>
          <w:rStyle w:val="CommentReference"/>
          <w:rFonts w:asciiTheme="minorHAnsi" w:eastAsiaTheme="minorHAnsi" w:hAnsiTheme="minorHAnsi" w:cstheme="minorBidi"/>
          <w:b w:val="0"/>
          <w:bCs w:val="0"/>
          <w:color w:val="auto"/>
        </w:rPr>
        <w:commentReference w:id="2"/>
      </w:r>
    </w:p>
    <w:p w:rsidR="00F52C7D" w:rsidRPr="00F52C7D" w:rsidDel="00F52C7D" w:rsidRDefault="00F52C7D" w:rsidP="00F52C7D">
      <w:pPr>
        <w:pStyle w:val="Heading1"/>
        <w:rPr>
          <w:del w:id="3" w:author="Langan, Simon (IWMI)" w:date="2013-03-13T23:07:00Z"/>
        </w:rPr>
      </w:pPr>
    </w:p>
    <w:p w:rsidR="00662A7C" w:rsidRPr="00662A7C" w:rsidRDefault="00662A7C" w:rsidP="00662A7C"/>
    <w:p w:rsidR="00662A7C" w:rsidRPr="00AA21B5" w:rsidRDefault="00662A7C" w:rsidP="00662A7C">
      <w:pPr>
        <w:pStyle w:val="Heading2"/>
        <w:rPr>
          <w:rFonts w:asciiTheme="minorHAnsi" w:hAnsiTheme="minorHAnsi"/>
          <w:sz w:val="22"/>
          <w:szCs w:val="22"/>
        </w:rPr>
      </w:pPr>
      <w:r>
        <w:t>Explanation</w:t>
      </w:r>
    </w:p>
    <w:p w:rsidR="001941E0" w:rsidRDefault="00AA21B5">
      <w:pPr>
        <w:rPr>
          <w:lang w:val="en"/>
        </w:rPr>
      </w:pPr>
      <w:r w:rsidRPr="00AA21B5">
        <w:t xml:space="preserve">After a consultative planning period, implementation of the NBDC program began in 2010.  It </w:t>
      </w:r>
      <w:r w:rsidRPr="00AA21B5">
        <w:rPr>
          <w:lang w:val="en"/>
        </w:rPr>
        <w:t xml:space="preserve">aims improve the resilience of rural livelihoods in the Ethiopian highlands through a </w:t>
      </w:r>
      <w:r>
        <w:rPr>
          <w:lang w:val="en"/>
        </w:rPr>
        <w:t>“</w:t>
      </w:r>
      <w:r w:rsidRPr="00AA21B5">
        <w:rPr>
          <w:lang w:val="en"/>
        </w:rPr>
        <w:t>landscape</w:t>
      </w:r>
      <w:r>
        <w:rPr>
          <w:lang w:val="en"/>
        </w:rPr>
        <w:t>” or watershed</w:t>
      </w:r>
      <w:r w:rsidRPr="00AA21B5">
        <w:rPr>
          <w:lang w:val="en"/>
        </w:rPr>
        <w:t xml:space="preserve"> approach to rainwater management</w:t>
      </w:r>
      <w:r>
        <w:rPr>
          <w:lang w:val="en"/>
        </w:rPr>
        <w:t xml:space="preserve"> (RWM)</w:t>
      </w:r>
      <w:r w:rsidRPr="00AA21B5">
        <w:rPr>
          <w:lang w:val="en"/>
        </w:rPr>
        <w:t>.</w:t>
      </w:r>
      <w:r>
        <w:rPr>
          <w:lang w:val="en"/>
        </w:rPr>
        <w:t xml:space="preserve">  </w:t>
      </w:r>
      <w:r w:rsidR="001941E0">
        <w:rPr>
          <w:lang w:val="en"/>
        </w:rPr>
        <w:t xml:space="preserve">We define RWM broadly, as </w:t>
      </w:r>
      <w:r w:rsidR="001941E0">
        <w:t xml:space="preserve">including “sustainable land management” (SLM), “soil and water conservation” (SWC) and water management in an integrated natural resources management model. It </w:t>
      </w:r>
      <w:commentRangeStart w:id="4"/>
      <w:r w:rsidR="001941E0">
        <w:t>includes</w:t>
      </w:r>
      <w:commentRangeEnd w:id="4"/>
      <w:r w:rsidR="00BD0DB5">
        <w:rPr>
          <w:rStyle w:val="CommentReference"/>
        </w:rPr>
        <w:commentReference w:id="4"/>
      </w:r>
      <w:r w:rsidR="001941E0">
        <w:t xml:space="preserve"> mapping, storing, managing and efficiently utilizing water and nutrients at landscape scales. In the Ethiopian Highlands RWM at landscape or watershed level includes crops, livestock, fisheries, &amp; trees.</w:t>
      </w:r>
    </w:p>
    <w:p w:rsidR="00AA21B5" w:rsidRDefault="00AA21B5">
      <w:r>
        <w:rPr>
          <w:lang w:val="en"/>
        </w:rPr>
        <w:t xml:space="preserve">Implemented by </w:t>
      </w:r>
      <w:r w:rsidR="001941E0">
        <w:rPr>
          <w:lang w:val="en"/>
        </w:rPr>
        <w:t xml:space="preserve">a consortium of </w:t>
      </w:r>
      <w:r>
        <w:rPr>
          <w:lang w:val="en"/>
        </w:rPr>
        <w:t>international and national partners</w:t>
      </w:r>
      <w:r w:rsidR="000652D7">
        <w:rPr>
          <w:rStyle w:val="FootnoteReference"/>
          <w:lang w:val="en"/>
        </w:rPr>
        <w:footnoteReference w:id="1"/>
      </w:r>
      <w:r w:rsidR="00783D51">
        <w:rPr>
          <w:lang w:val="en"/>
        </w:rPr>
        <w:t xml:space="preserve"> as part of the Challenge Program on Water and Food (CPWF)</w:t>
      </w:r>
      <w:r>
        <w:rPr>
          <w:lang w:val="en"/>
        </w:rPr>
        <w:t xml:space="preserve">, </w:t>
      </w:r>
      <w:proofErr w:type="spellStart"/>
      <w:r>
        <w:rPr>
          <w:lang w:val="en"/>
        </w:rPr>
        <w:t>t</w:t>
      </w:r>
      <w:r>
        <w:t>his</w:t>
      </w:r>
      <w:proofErr w:type="spellEnd"/>
      <w:r>
        <w:t xml:space="preserve"> Research for Development program combines analysis of documents and sources on past and current experiences with sustainable land and water management, local field research, modeling and application of spatial analysis to assess how improved practices can be scaled out and what the larger impacts would be</w:t>
      </w:r>
      <w:r w:rsidR="008063F1">
        <w:t xml:space="preserve">.  There is </w:t>
      </w:r>
      <w:r>
        <w:t xml:space="preserve">a strong emphasis on consultation with stakeholders, </w:t>
      </w:r>
      <w:r w:rsidR="00BD0DB5">
        <w:t>capacity building</w:t>
      </w:r>
      <w:r>
        <w:t>, and</w:t>
      </w:r>
      <w:r w:rsidR="00BD0DB5" w:rsidRPr="00BD0DB5">
        <w:t xml:space="preserve"> </w:t>
      </w:r>
      <w:r w:rsidR="00BD0DB5">
        <w:t>communication</w:t>
      </w:r>
      <w:r>
        <w:t xml:space="preserve">.  The program will be completed at the end of 2013.  As part of the process of maximizing the quality of outputs and outcomes of the program, in early 2013 </w:t>
      </w:r>
      <w:del w:id="5" w:author="Duncan" w:date="2013-03-14T10:02:00Z">
        <w:r w:rsidDel="00652C61">
          <w:delText xml:space="preserve">the </w:delText>
        </w:r>
      </w:del>
      <w:ins w:id="6" w:author="Duncan" w:date="2013-03-14T10:02:00Z">
        <w:r w:rsidR="00652C61">
          <w:t xml:space="preserve">NBDC </w:t>
        </w:r>
      </w:ins>
      <w:r>
        <w:t xml:space="preserve">researchers contributed to identifying a set of </w:t>
      </w:r>
      <w:r w:rsidR="000652D7">
        <w:t>“</w:t>
      </w:r>
      <w:r>
        <w:t xml:space="preserve">key </w:t>
      </w:r>
      <w:r w:rsidR="000652D7">
        <w:t>messages” emerging from the research.  More than 40 suggestions were made.  We then synthesized these into six key messages, which we propose are the elements of a larger vision for a “</w:t>
      </w:r>
      <w:r w:rsidR="000652D7" w:rsidRPr="000652D7">
        <w:rPr>
          <w:b/>
        </w:rPr>
        <w:t>new integrated watershed rainwater management paradigm</w:t>
      </w:r>
      <w:r w:rsidR="000652D7">
        <w:t>.”</w:t>
      </w:r>
    </w:p>
    <w:p w:rsidR="000652D7" w:rsidRDefault="000652D7">
      <w:pPr>
        <w:rPr>
          <w:lang w:val="en"/>
        </w:rPr>
      </w:pPr>
      <w:r>
        <w:t>These messages were presented and discussed in detail at the 3</w:t>
      </w:r>
      <w:r w:rsidRPr="000652D7">
        <w:rPr>
          <w:vertAlign w:val="superscript"/>
        </w:rPr>
        <w:t>rd</w:t>
      </w:r>
      <w:r>
        <w:t xml:space="preserve"> </w:t>
      </w:r>
      <w:r w:rsidRPr="000652D7">
        <w:t xml:space="preserve">National </w:t>
      </w:r>
      <w:r w:rsidRPr="000652D7">
        <w:rPr>
          <w:lang w:val="en"/>
        </w:rPr>
        <w:t>Land and Water Management Platform</w:t>
      </w:r>
      <w:r>
        <w:rPr>
          <w:lang w:val="en"/>
        </w:rPr>
        <w:t xml:space="preserve"> meeting on 20-21 February 2013 (</w:t>
      </w:r>
      <w:hyperlink r:id="rId10" w:history="1">
        <w:r w:rsidRPr="000B248E">
          <w:rPr>
            <w:rStyle w:val="Hyperlink"/>
            <w:lang w:val="en"/>
          </w:rPr>
          <w:t>http://nilebdc.org/news/</w:t>
        </w:r>
      </w:hyperlink>
      <w:r w:rsidRPr="008063F1">
        <w:rPr>
          <w:lang w:val="en"/>
        </w:rPr>
        <w:t>)</w:t>
      </w:r>
      <w:r>
        <w:rPr>
          <w:lang w:val="en"/>
        </w:rPr>
        <w:t>. The 40</w:t>
      </w:r>
      <w:r w:rsidR="008063F1">
        <w:rPr>
          <w:lang w:val="en"/>
        </w:rPr>
        <w:t xml:space="preserve"> or so</w:t>
      </w:r>
      <w:r>
        <w:rPr>
          <w:lang w:val="en"/>
        </w:rPr>
        <w:t xml:space="preserve"> participants spent nearly two days discussing the messages and the details and evidence behind them.  The participants broadly endorsed the key messages</w:t>
      </w:r>
      <w:r w:rsidR="008063F1">
        <w:rPr>
          <w:lang w:val="en"/>
        </w:rPr>
        <w:t xml:space="preserve"> and overall vision</w:t>
      </w:r>
      <w:r>
        <w:rPr>
          <w:lang w:val="en"/>
        </w:rPr>
        <w:t xml:space="preserve">, but </w:t>
      </w:r>
      <w:r w:rsidR="001F0F9E">
        <w:rPr>
          <w:lang w:val="en"/>
        </w:rPr>
        <w:t>offer</w:t>
      </w:r>
      <w:r>
        <w:rPr>
          <w:lang w:val="en"/>
        </w:rPr>
        <w:t>ed very important suggestions for refining and improving them.</w:t>
      </w:r>
      <w:r w:rsidRPr="000652D7">
        <w:rPr>
          <w:lang w:val="en"/>
        </w:rPr>
        <w:t xml:space="preserve"> </w:t>
      </w:r>
      <w:r>
        <w:rPr>
          <w:lang w:val="en"/>
        </w:rPr>
        <w:t>We are grateful to the participants for their hard work and commitment shown at the workshop.  This document draws on the workshop discussions</w:t>
      </w:r>
      <w:r w:rsidR="008063F1">
        <w:rPr>
          <w:lang w:val="en"/>
        </w:rPr>
        <w:t xml:space="preserve"> and research results to date to</w:t>
      </w:r>
      <w:r>
        <w:rPr>
          <w:lang w:val="en"/>
        </w:rPr>
        <w:t xml:space="preserve"> present the over-arching vision and the six key messages supporting the vision.  The </w:t>
      </w:r>
      <w:r>
        <w:rPr>
          <w:lang w:val="en"/>
        </w:rPr>
        <w:lastRenderedPageBreak/>
        <w:t>messages have been revised and improved based on the workshop discussions.  In addition, the document briefly explains the rationale behind each message, the strength of the evidence, the reference (source), and what the NBDC team considers to be the next steps in further developing and communicating the messages.  The NBDC team believes that the findings from their work can be used to further strengthen the implementation of the Ethiopian government’s SLM program. The document concludes with suggestions on possible future activities, building on the progress made to date.</w:t>
      </w:r>
    </w:p>
    <w:p w:rsidR="00BD0DB5" w:rsidRDefault="00BD0DB5">
      <w:pPr>
        <w:rPr>
          <w:lang w:val="en"/>
        </w:rPr>
      </w:pPr>
      <w:ins w:id="7" w:author="Langan, Simon (IWMI)" w:date="2013-03-13T17:21:00Z">
        <w:r>
          <w:rPr>
            <w:lang w:val="en"/>
          </w:rPr>
          <w:t xml:space="preserve">The purpose of this document is to </w:t>
        </w:r>
        <w:del w:id="8" w:author="Duncan" w:date="2013-03-14T10:05:00Z">
          <w:r w:rsidDel="00652C61">
            <w:rPr>
              <w:lang w:val="en"/>
            </w:rPr>
            <w:delText xml:space="preserve">more widely </w:delText>
          </w:r>
        </w:del>
        <w:r>
          <w:rPr>
            <w:lang w:val="en"/>
          </w:rPr>
          <w:t xml:space="preserve">share </w:t>
        </w:r>
      </w:ins>
      <w:ins w:id="9" w:author="Duncan" w:date="2013-03-14T10:05:00Z">
        <w:r w:rsidR="00652C61">
          <w:rPr>
            <w:lang w:val="en"/>
          </w:rPr>
          <w:t xml:space="preserve">more widely </w:t>
        </w:r>
      </w:ins>
      <w:ins w:id="10" w:author="Langan, Simon (IWMI)" w:date="2013-03-13T17:21:00Z">
        <w:r>
          <w:rPr>
            <w:lang w:val="en"/>
          </w:rPr>
          <w:t>these draft messages and seek comment on how best to develop them over the coming months.</w:t>
        </w:r>
      </w:ins>
      <w:ins w:id="11" w:author="Langan, Simon (IWMI)" w:date="2013-03-13T17:22:00Z">
        <w:r>
          <w:rPr>
            <w:lang w:val="en"/>
          </w:rPr>
          <w:t xml:space="preserve"> We welcome </w:t>
        </w:r>
        <w:r w:rsidRPr="00652C61">
          <w:rPr>
            <w:lang w:val="en"/>
          </w:rPr>
          <w:t xml:space="preserve">any feedback on these and comments can be directed either via </w:t>
        </w:r>
      </w:ins>
      <w:ins w:id="12" w:author="Duncan" w:date="2013-03-14T10:06:00Z">
        <w:r w:rsidR="00652C61" w:rsidRPr="00652C61">
          <w:rPr>
            <w:lang w:val="en"/>
          </w:rPr>
          <w:t>e-</w:t>
        </w:r>
      </w:ins>
      <w:ins w:id="13" w:author="Langan, Simon (IWMI)" w:date="2013-03-13T17:22:00Z">
        <w:r w:rsidRPr="00652C61">
          <w:rPr>
            <w:lang w:val="en"/>
          </w:rPr>
          <w:t xml:space="preserve">mail or the web to </w:t>
        </w:r>
        <w:del w:id="14" w:author="Duncan" w:date="2013-03-14T10:06:00Z">
          <w:r w:rsidRPr="00652C61" w:rsidDel="00652C61">
            <w:rPr>
              <w:lang w:val="en"/>
            </w:rPr>
            <w:delText>??</w:delText>
          </w:r>
        </w:del>
      </w:ins>
      <w:ins w:id="15" w:author="Duncan" w:date="2013-03-14T10:06:00Z">
        <w:r w:rsidR="00652C61" w:rsidRPr="00652C61">
          <w:rPr>
            <w:lang w:val="en"/>
          </w:rPr>
          <w:t>Doug Merrey (</w:t>
        </w:r>
        <w:r w:rsidR="00652C61" w:rsidRPr="00652C61">
          <w:rPr>
            <w:rPrChange w:id="16" w:author="Duncan" w:date="2013-03-14T10:06:00Z">
              <w:rPr>
                <w:sz w:val="24"/>
                <w:szCs w:val="24"/>
              </w:rPr>
            </w:rPrChange>
          </w:rPr>
          <w:fldChar w:fldCharType="begin"/>
        </w:r>
        <w:r w:rsidR="00652C61" w:rsidRPr="00652C61">
          <w:rPr>
            <w:rPrChange w:id="17" w:author="Duncan" w:date="2013-03-14T10:06:00Z">
              <w:rPr>
                <w:sz w:val="24"/>
                <w:szCs w:val="24"/>
              </w:rPr>
            </w:rPrChange>
          </w:rPr>
          <w:instrText xml:space="preserve"> HYPERLINK "mailto:dougmerrey@gmail.com" </w:instrText>
        </w:r>
        <w:r w:rsidR="00652C61" w:rsidRPr="00652C61">
          <w:rPr>
            <w:rPrChange w:id="18" w:author="Duncan" w:date="2013-03-14T10:06:00Z">
              <w:rPr>
                <w:sz w:val="24"/>
                <w:szCs w:val="24"/>
              </w:rPr>
            </w:rPrChange>
          </w:rPr>
          <w:fldChar w:fldCharType="separate"/>
        </w:r>
        <w:r w:rsidR="00652C61" w:rsidRPr="00652C61">
          <w:rPr>
            <w:rStyle w:val="Hyperlink"/>
            <w:rPrChange w:id="19" w:author="Duncan" w:date="2013-03-14T10:06:00Z">
              <w:rPr>
                <w:rStyle w:val="Hyperlink"/>
                <w:sz w:val="24"/>
                <w:szCs w:val="24"/>
              </w:rPr>
            </w:rPrChange>
          </w:rPr>
          <w:t>dougmerrey@gmail.com</w:t>
        </w:r>
        <w:r w:rsidR="00652C61" w:rsidRPr="00652C61">
          <w:rPr>
            <w:rPrChange w:id="20" w:author="Duncan" w:date="2013-03-14T10:06:00Z">
              <w:rPr>
                <w:sz w:val="24"/>
                <w:szCs w:val="24"/>
              </w:rPr>
            </w:rPrChange>
          </w:rPr>
          <w:fldChar w:fldCharType="end"/>
        </w:r>
        <w:r w:rsidR="00652C61" w:rsidRPr="00652C61">
          <w:rPr>
            <w:rPrChange w:id="21" w:author="Duncan" w:date="2013-03-14T10:06:00Z">
              <w:rPr>
                <w:sz w:val="24"/>
                <w:szCs w:val="24"/>
              </w:rPr>
            </w:rPrChange>
          </w:rPr>
          <w:t xml:space="preserve"> ).</w:t>
        </w:r>
      </w:ins>
      <w:ins w:id="22" w:author="Langan, Simon (IWMI)" w:date="2013-03-13T17:23:00Z">
        <w:r>
          <w:rPr>
            <w:lang w:val="en"/>
          </w:rPr>
          <w:t xml:space="preserve"> We request any comments be received in the next six weeks, by the end of April 2013. These draft messages and the comments associated with </w:t>
        </w:r>
      </w:ins>
      <w:ins w:id="23" w:author="Duncan" w:date="2013-03-14T10:06:00Z">
        <w:r w:rsidR="00652C61">
          <w:rPr>
            <w:lang w:val="en"/>
          </w:rPr>
          <w:t>t</w:t>
        </w:r>
      </w:ins>
      <w:ins w:id="24" w:author="Langan, Simon (IWMI)" w:date="2013-03-13T17:23:00Z">
        <w:r>
          <w:rPr>
            <w:lang w:val="en"/>
          </w:rPr>
          <w:t xml:space="preserve">hem will </w:t>
        </w:r>
      </w:ins>
      <w:ins w:id="25" w:author="Langan, Simon (IWMI)" w:date="2013-03-13T17:24:00Z">
        <w:r>
          <w:rPr>
            <w:lang w:val="en"/>
          </w:rPr>
          <w:t>provide the focus for completing this research for development project. The next stage will be to en</w:t>
        </w:r>
      </w:ins>
      <w:ins w:id="26" w:author="Langan, Simon (IWMI)" w:date="2013-03-13T17:25:00Z">
        <w:r>
          <w:rPr>
            <w:lang w:val="en"/>
          </w:rPr>
          <w:t>s</w:t>
        </w:r>
      </w:ins>
      <w:ins w:id="27" w:author="Langan, Simon (IWMI)" w:date="2013-03-13T17:24:00Z">
        <w:r>
          <w:rPr>
            <w:lang w:val="en"/>
          </w:rPr>
          <w:t>ure these messages are written up with the underpinning evidence base</w:t>
        </w:r>
      </w:ins>
      <w:ins w:id="28" w:author="Langan, Simon (IWMI)" w:date="2013-03-13T17:25:00Z">
        <w:r>
          <w:rPr>
            <w:lang w:val="en"/>
          </w:rPr>
          <w:t xml:space="preserve"> as both publications but also as policy briefs. At the same time we will use a range of existing </w:t>
        </w:r>
      </w:ins>
      <w:ins w:id="29" w:author="Langan, Simon (IWMI)" w:date="2013-03-13T17:26:00Z">
        <w:r>
          <w:rPr>
            <w:lang w:val="en"/>
          </w:rPr>
          <w:t>national</w:t>
        </w:r>
      </w:ins>
      <w:ins w:id="30" w:author="Langan, Simon (IWMI)" w:date="2013-03-13T17:25:00Z">
        <w:r>
          <w:rPr>
            <w:lang w:val="en"/>
          </w:rPr>
          <w:t xml:space="preserve"> and international forums to diss</w:t>
        </w:r>
      </w:ins>
      <w:ins w:id="31" w:author="Langan, Simon (IWMI)" w:date="2013-03-13T17:26:00Z">
        <w:r>
          <w:rPr>
            <w:lang w:val="en"/>
          </w:rPr>
          <w:t>e</w:t>
        </w:r>
      </w:ins>
      <w:ins w:id="32" w:author="Langan, Simon (IWMI)" w:date="2013-03-13T17:25:00Z">
        <w:r>
          <w:rPr>
            <w:lang w:val="en"/>
          </w:rPr>
          <w:t>m</w:t>
        </w:r>
      </w:ins>
      <w:ins w:id="33" w:author="Langan, Simon (IWMI)" w:date="2013-03-13T17:26:00Z">
        <w:r>
          <w:rPr>
            <w:lang w:val="en"/>
          </w:rPr>
          <w:t>i</w:t>
        </w:r>
      </w:ins>
      <w:ins w:id="34" w:author="Langan, Simon (IWMI)" w:date="2013-03-13T17:25:00Z">
        <w:r>
          <w:rPr>
            <w:lang w:val="en"/>
          </w:rPr>
          <w:t>n</w:t>
        </w:r>
      </w:ins>
      <w:ins w:id="35" w:author="Langan, Simon (IWMI)" w:date="2013-03-13T17:26:00Z">
        <w:r>
          <w:rPr>
            <w:lang w:val="en"/>
          </w:rPr>
          <w:t>a</w:t>
        </w:r>
      </w:ins>
      <w:ins w:id="36" w:author="Langan, Simon (IWMI)" w:date="2013-03-13T17:25:00Z">
        <w:r>
          <w:rPr>
            <w:lang w:val="en"/>
          </w:rPr>
          <w:t xml:space="preserve">te our findings as widely as </w:t>
        </w:r>
      </w:ins>
      <w:ins w:id="37" w:author="Langan, Simon (IWMI)" w:date="2013-03-13T17:26:00Z">
        <w:r>
          <w:rPr>
            <w:lang w:val="en"/>
          </w:rPr>
          <w:t>possible</w:t>
        </w:r>
      </w:ins>
      <w:ins w:id="38" w:author="Langan, Simon (IWMI)" w:date="2013-03-13T17:25:00Z">
        <w:r>
          <w:rPr>
            <w:lang w:val="en"/>
          </w:rPr>
          <w:t xml:space="preserve"> to </w:t>
        </w:r>
      </w:ins>
      <w:ins w:id="39" w:author="Langan, Simon (IWMI)" w:date="2013-03-13T17:26:00Z">
        <w:r>
          <w:rPr>
            <w:lang w:val="en"/>
          </w:rPr>
          <w:t>influence</w:t>
        </w:r>
      </w:ins>
      <w:ins w:id="40" w:author="Langan, Simon (IWMI)" w:date="2013-03-13T17:25:00Z">
        <w:r>
          <w:rPr>
            <w:lang w:val="en"/>
          </w:rPr>
          <w:t xml:space="preserve"> the direction and development of future policy and best practice.</w:t>
        </w:r>
      </w:ins>
    </w:p>
    <w:p w:rsidR="001941E0" w:rsidRDefault="001941E0" w:rsidP="001941E0">
      <w:pPr>
        <w:pStyle w:val="Heading2"/>
      </w:pPr>
      <w:r>
        <w:t>An Overarching Vision</w:t>
      </w:r>
      <w:r w:rsidR="00EC1E85">
        <w:t xml:space="preserve"> of RWM in the Blue Nile Basin</w:t>
      </w:r>
    </w:p>
    <w:p w:rsidR="00EC1E85" w:rsidRDefault="00EC1E85" w:rsidP="00EC1E85">
      <w:r>
        <w:t>Ethiopia’s policies and programs on sustainable land and water management have evolved over several decades</w:t>
      </w:r>
      <w:ins w:id="41" w:author="Langan, Simon (IWMI)" w:date="2013-03-13T17:27:00Z">
        <w:r w:rsidR="00E722D4">
          <w:t xml:space="preserve"> and have had a good success and impact on land manag</w:t>
        </w:r>
      </w:ins>
      <w:ins w:id="42" w:author="Duncan" w:date="2013-03-14T10:07:00Z">
        <w:r w:rsidR="00652C61">
          <w:t>e</w:t>
        </w:r>
      </w:ins>
      <w:ins w:id="43" w:author="Langan, Simon (IWMI)" w:date="2013-03-13T17:27:00Z">
        <w:r w:rsidR="00E722D4">
          <w:t>ment</w:t>
        </w:r>
      </w:ins>
      <w:r>
        <w:t xml:space="preserve">.  We believe they are on the cusp of being transformed </w:t>
      </w:r>
      <w:r w:rsidR="008063F1">
        <w:t xml:space="preserve">and integrated </w:t>
      </w:r>
      <w:r>
        <w:t xml:space="preserve">into a new paradigm. The core elements of this emerging </w:t>
      </w:r>
      <w:r>
        <w:rPr>
          <w:b/>
        </w:rPr>
        <w:t>New Integrated Watershed Rainwater Management Paradigm</w:t>
      </w:r>
      <w:r>
        <w:t xml:space="preserve"> are:</w:t>
      </w:r>
    </w:p>
    <w:p w:rsidR="00EC1E85" w:rsidRDefault="00EC1E85" w:rsidP="00EC1E85">
      <w:pPr>
        <w:pStyle w:val="ListParagraph"/>
        <w:numPr>
          <w:ilvl w:val="0"/>
          <w:numId w:val="2"/>
        </w:numPr>
      </w:pPr>
      <w:r>
        <w:t>Local community empowerment and leadership based on demand;</w:t>
      </w:r>
    </w:p>
    <w:p w:rsidR="00EC1E85" w:rsidRDefault="00EC1E85" w:rsidP="00EC1E85">
      <w:pPr>
        <w:pStyle w:val="ListParagraph"/>
        <w:numPr>
          <w:ilvl w:val="0"/>
          <w:numId w:val="2"/>
        </w:numPr>
      </w:pPr>
      <w:r>
        <w:t xml:space="preserve">Partnerships integrating and sharing local and scientific knowledge; </w:t>
      </w:r>
    </w:p>
    <w:p w:rsidR="00EC1E85" w:rsidRDefault="00EC1E85" w:rsidP="00EC1E85">
      <w:pPr>
        <w:pStyle w:val="ListParagraph"/>
        <w:numPr>
          <w:ilvl w:val="0"/>
          <w:numId w:val="2"/>
        </w:numPr>
      </w:pPr>
      <w:r>
        <w:t>Emphasis on learning process by all parties in a linked manner;</w:t>
      </w:r>
    </w:p>
    <w:p w:rsidR="00EC1E85" w:rsidRDefault="00EC1E85" w:rsidP="00EC1E85">
      <w:pPr>
        <w:pStyle w:val="ListParagraph"/>
        <w:numPr>
          <w:ilvl w:val="0"/>
          <w:numId w:val="2"/>
        </w:numPr>
      </w:pPr>
      <w:r>
        <w:t>Creating incentives for innovation and success;</w:t>
      </w:r>
    </w:p>
    <w:p w:rsidR="00EC1E85" w:rsidRDefault="00EC1E85" w:rsidP="00EC1E85">
      <w:pPr>
        <w:pStyle w:val="ListParagraph"/>
        <w:numPr>
          <w:ilvl w:val="0"/>
          <w:numId w:val="2"/>
        </w:numPr>
      </w:pPr>
      <w:r>
        <w:t>Strengthening capacity of all stakeholders; and</w:t>
      </w:r>
    </w:p>
    <w:p w:rsidR="00EC1E85" w:rsidRDefault="00EC1E85" w:rsidP="00EC1E85">
      <w:pPr>
        <w:pStyle w:val="ListParagraph"/>
        <w:numPr>
          <w:ilvl w:val="0"/>
          <w:numId w:val="2"/>
        </w:numPr>
      </w:pPr>
      <w:r>
        <w:t>Using new learning and planning tools.</w:t>
      </w:r>
    </w:p>
    <w:p w:rsidR="008063F1" w:rsidRDefault="00EC1E85" w:rsidP="00EC1E85">
      <w:pPr>
        <w:spacing w:before="120" w:after="120"/>
      </w:pPr>
      <w:r>
        <w:t xml:space="preserve">These </w:t>
      </w:r>
      <w:r w:rsidRPr="00D56CEF">
        <w:rPr>
          <w:i/>
        </w:rPr>
        <w:t>elements are highly integrated</w:t>
      </w:r>
      <w:r>
        <w:t xml:space="preserve"> – success is more likely if all the elements in policies and implementation strategies are included</w:t>
      </w:r>
      <w:ins w:id="44" w:author="Langan, Simon (IWMI)" w:date="2013-03-13T17:34:00Z">
        <w:r w:rsidR="00E722D4">
          <w:t xml:space="preserve"> and build on existing policy </w:t>
        </w:r>
        <w:commentRangeStart w:id="45"/>
        <w:r w:rsidR="00E722D4">
          <w:t>directions</w:t>
        </w:r>
      </w:ins>
      <w:commentRangeEnd w:id="45"/>
      <w:ins w:id="46" w:author="Langan, Simon (IWMI)" w:date="2013-03-13T17:35:00Z">
        <w:r w:rsidR="00E722D4">
          <w:rPr>
            <w:rStyle w:val="CommentReference"/>
          </w:rPr>
          <w:commentReference w:id="45"/>
        </w:r>
      </w:ins>
      <w:ins w:id="47" w:author="Langan, Simon (IWMI)" w:date="2013-03-13T17:34:00Z">
        <w:r w:rsidR="00E722D4">
          <w:t xml:space="preserve"> (?)</w:t>
        </w:r>
      </w:ins>
      <w:r>
        <w:t xml:space="preserve">. </w:t>
      </w:r>
      <w:r w:rsidRPr="002169F4">
        <w:rPr>
          <w:i/>
        </w:rPr>
        <w:t xml:space="preserve">A </w:t>
      </w:r>
      <w:r w:rsidRPr="002169F4">
        <w:rPr>
          <w:b/>
          <w:i/>
        </w:rPr>
        <w:t>landscape</w:t>
      </w:r>
      <w:r w:rsidRPr="002169F4">
        <w:rPr>
          <w:i/>
        </w:rPr>
        <w:t xml:space="preserve"> or watershed perspective is </w:t>
      </w:r>
      <w:r>
        <w:rPr>
          <w:i/>
        </w:rPr>
        <w:t>central to the new RWM paradigm.</w:t>
      </w:r>
      <w:r>
        <w:t xml:space="preserve"> We believe that </w:t>
      </w:r>
      <w:r w:rsidRPr="00EC1E85">
        <w:t xml:space="preserve">the critical innovations emerging from NBDC are: </w:t>
      </w:r>
    </w:p>
    <w:p w:rsidR="008063F1" w:rsidRDefault="008063F1" w:rsidP="008063F1">
      <w:pPr>
        <w:pStyle w:val="ListParagraph"/>
        <w:numPr>
          <w:ilvl w:val="0"/>
          <w:numId w:val="30"/>
        </w:numPr>
        <w:spacing w:before="120" w:after="120"/>
      </w:pPr>
      <w:r>
        <w:t>T</w:t>
      </w:r>
      <w:r w:rsidR="00EC1E85" w:rsidRPr="00EC1E85">
        <w:t>he shape</w:t>
      </w:r>
      <w:r w:rsidR="00EC1E85">
        <w:t xml:space="preserve"> and</w:t>
      </w:r>
      <w:r w:rsidR="00EC1E85" w:rsidRPr="00EC1E85">
        <w:t xml:space="preserve"> core elements of a new integrated RWM paradigm at </w:t>
      </w:r>
      <w:r w:rsidR="00EC1E85">
        <w:t>watershed</w:t>
      </w:r>
      <w:r w:rsidR="00EC1E85" w:rsidRPr="00EC1E85">
        <w:t xml:space="preserve"> level, and </w:t>
      </w:r>
    </w:p>
    <w:p w:rsidR="008063F1" w:rsidRDefault="008063F1" w:rsidP="008063F1">
      <w:pPr>
        <w:pStyle w:val="ListParagraph"/>
        <w:numPr>
          <w:ilvl w:val="0"/>
          <w:numId w:val="30"/>
        </w:numPr>
        <w:spacing w:before="120" w:after="120"/>
      </w:pPr>
      <w:r>
        <w:t>T</w:t>
      </w:r>
      <w:r w:rsidR="00EC1E85" w:rsidRPr="00EC1E85">
        <w:t xml:space="preserve">ools and methodologies </w:t>
      </w:r>
      <w:r>
        <w:t>for</w:t>
      </w:r>
      <w:r w:rsidR="00EC1E85" w:rsidRPr="00EC1E85">
        <w:t xml:space="preserve"> effective implementation.</w:t>
      </w:r>
      <w:r w:rsidR="00EC1E85">
        <w:t xml:space="preserve">  </w:t>
      </w:r>
    </w:p>
    <w:p w:rsidR="00EC1E85" w:rsidRDefault="00EC1E85" w:rsidP="00EC1E85">
      <w:pPr>
        <w:spacing w:before="120" w:after="120"/>
      </w:pPr>
      <w:r>
        <w:t>Therefore, the proposed new paradigm does not replace the existing programs and strategies</w:t>
      </w:r>
      <w:r w:rsidR="008063F1">
        <w:t>.  R</w:t>
      </w:r>
      <w:r>
        <w:t>ather</w:t>
      </w:r>
      <w:r w:rsidR="008063F1">
        <w:t>,</w:t>
      </w:r>
      <w:r>
        <w:t xml:space="preserve"> it offers a pathway to make better use of existing policies and strategies to achieve the goals more effectively.</w:t>
      </w:r>
    </w:p>
    <w:p w:rsidR="00D55406" w:rsidRDefault="00D55406" w:rsidP="00EC1E85">
      <w:pPr>
        <w:spacing w:before="120" w:after="120"/>
      </w:pPr>
      <w:r>
        <w:t xml:space="preserve">The </w:t>
      </w:r>
      <w:r w:rsidRPr="00D55406">
        <w:rPr>
          <w:b/>
        </w:rPr>
        <w:t>audience</w:t>
      </w:r>
      <w:r>
        <w:t xml:space="preserve"> for theses six core messages includes senior Ethiopian policy makers and leaders of implementation at federal and regional levels, </w:t>
      </w:r>
      <w:ins w:id="48" w:author="Duncan" w:date="2013-03-14T10:09:00Z">
        <w:r w:rsidR="00652C61">
          <w:t xml:space="preserve">senior officials at zone, woreda and </w:t>
        </w:r>
        <w:proofErr w:type="spellStart"/>
        <w:r w:rsidR="00652C61">
          <w:t>kebele</w:t>
        </w:r>
        <w:proofErr w:type="spellEnd"/>
        <w:r w:rsidR="00652C61">
          <w:t xml:space="preserve"> levels and </w:t>
        </w:r>
      </w:ins>
      <w:r>
        <w:t>Ethiopia’s development partners (i.e. donors and international finance institutions)</w:t>
      </w:r>
      <w:del w:id="49" w:author="Duncan" w:date="2013-03-14T10:10:00Z">
        <w:r w:rsidDel="00652C61">
          <w:delText>,</w:delText>
        </w:r>
      </w:del>
      <w:del w:id="50" w:author="Duncan" w:date="2013-03-14T10:09:00Z">
        <w:r w:rsidDel="00652C61">
          <w:delText xml:space="preserve"> and senior officials </w:delText>
        </w:r>
        <w:r w:rsidDel="00652C61">
          <w:lastRenderedPageBreak/>
          <w:delText>at zone, woreda and kebele levels</w:delText>
        </w:r>
      </w:del>
      <w:r>
        <w:t>.  In addition, researchers, NGOs, and other stakeholders will also find the messages to be of interest.  If the new RWM paradigm is to be implemented, additional specific messages will be needed aimed at other local level stakeholders, trainers, etc.</w:t>
      </w:r>
    </w:p>
    <w:p w:rsidR="001941E0" w:rsidRPr="001941E0" w:rsidRDefault="00EC1E85" w:rsidP="00EC1E85">
      <w:pPr>
        <w:spacing w:before="120" w:after="120"/>
      </w:pPr>
      <w:r>
        <w:t>The next section uses a table to present the</w:t>
      </w:r>
      <w:r w:rsidR="008063F1">
        <w:t xml:space="preserve"> vision and its</w:t>
      </w:r>
      <w:r>
        <w:t xml:space="preserve"> six core elements or key messages.</w:t>
      </w:r>
      <w:r w:rsidR="00C11A95">
        <w:t xml:space="preserve"> </w:t>
      </w:r>
      <w:r w:rsidR="00D55406">
        <w:t xml:space="preserve"> The table contains four columns: messages, explanatory notes, strength and source of evidence, and next steps.  The evidence column states whether the evidence is strong, moderate, or weak, and provides at least one reference (source).  </w:t>
      </w:r>
    </w:p>
    <w:p w:rsidR="00662A7C" w:rsidRDefault="00662A7C"/>
    <w:p w:rsidR="00662A7C" w:rsidRDefault="00662A7C"/>
    <w:p w:rsidR="003D2242" w:rsidRDefault="003D2242"/>
    <w:p w:rsidR="003D2242" w:rsidRDefault="003D2242">
      <w:pPr>
        <w:sectPr w:rsidR="003D2242" w:rsidSect="00662A7C">
          <w:footerReference w:type="default" r:id="rId11"/>
          <w:pgSz w:w="12240" w:h="15840"/>
          <w:pgMar w:top="1440" w:right="1440" w:bottom="1440" w:left="1440" w:header="720" w:footer="720" w:gutter="0"/>
          <w:cols w:space="720"/>
          <w:docGrid w:linePitch="360"/>
        </w:sectPr>
      </w:pPr>
    </w:p>
    <w:p w:rsidR="00662A7C" w:rsidRDefault="00662A7C" w:rsidP="00662A7C">
      <w:pPr>
        <w:pStyle w:val="Heading2"/>
      </w:pPr>
      <w:r>
        <w:lastRenderedPageBreak/>
        <w:t>Key Messages, Evidence, and Proposals for the Future</w:t>
      </w:r>
    </w:p>
    <w:tbl>
      <w:tblPr>
        <w:tblStyle w:val="TableGrid"/>
        <w:tblW w:w="0" w:type="auto"/>
        <w:tblLayout w:type="fixed"/>
        <w:tblLook w:val="04A0" w:firstRow="1" w:lastRow="0" w:firstColumn="1" w:lastColumn="0" w:noHBand="0" w:noVBand="1"/>
      </w:tblPr>
      <w:tblGrid>
        <w:gridCol w:w="558"/>
        <w:gridCol w:w="2520"/>
        <w:gridCol w:w="4770"/>
        <w:gridCol w:w="3330"/>
        <w:gridCol w:w="1998"/>
      </w:tblGrid>
      <w:tr w:rsidR="006244FA" w:rsidTr="005828A4">
        <w:trPr>
          <w:tblHeader/>
        </w:trPr>
        <w:tc>
          <w:tcPr>
            <w:tcW w:w="558" w:type="dxa"/>
          </w:tcPr>
          <w:p w:rsidR="00662A7C" w:rsidRPr="00662A7C" w:rsidRDefault="00662A7C" w:rsidP="001F0F9E">
            <w:pPr>
              <w:rPr>
                <w:b/>
              </w:rPr>
            </w:pPr>
            <w:r>
              <w:rPr>
                <w:b/>
              </w:rPr>
              <w:t>No.</w:t>
            </w:r>
          </w:p>
        </w:tc>
        <w:tc>
          <w:tcPr>
            <w:tcW w:w="2520" w:type="dxa"/>
          </w:tcPr>
          <w:p w:rsidR="00662A7C" w:rsidRPr="00662A7C" w:rsidRDefault="00662A7C" w:rsidP="00662A7C">
            <w:pPr>
              <w:jc w:val="center"/>
              <w:rPr>
                <w:b/>
              </w:rPr>
            </w:pPr>
            <w:r>
              <w:rPr>
                <w:b/>
              </w:rPr>
              <w:t>Message</w:t>
            </w:r>
          </w:p>
        </w:tc>
        <w:tc>
          <w:tcPr>
            <w:tcW w:w="4770" w:type="dxa"/>
          </w:tcPr>
          <w:p w:rsidR="00662A7C" w:rsidRPr="00662A7C" w:rsidRDefault="00662A7C" w:rsidP="00662A7C">
            <w:pPr>
              <w:jc w:val="center"/>
              <w:rPr>
                <w:b/>
              </w:rPr>
            </w:pPr>
            <w:r>
              <w:rPr>
                <w:b/>
              </w:rPr>
              <w:t>Explanatory Notes</w:t>
            </w:r>
          </w:p>
        </w:tc>
        <w:tc>
          <w:tcPr>
            <w:tcW w:w="3330" w:type="dxa"/>
          </w:tcPr>
          <w:p w:rsidR="00662A7C" w:rsidRPr="00662A7C" w:rsidRDefault="00662A7C" w:rsidP="00BF1CFD">
            <w:pPr>
              <w:jc w:val="center"/>
              <w:rPr>
                <w:b/>
              </w:rPr>
            </w:pPr>
            <w:r>
              <w:rPr>
                <w:b/>
              </w:rPr>
              <w:t>Evidence</w:t>
            </w:r>
            <w:r w:rsidR="00BF1CFD">
              <w:rPr>
                <w:b/>
              </w:rPr>
              <w:t>:</w:t>
            </w:r>
            <w:r>
              <w:rPr>
                <w:b/>
              </w:rPr>
              <w:t xml:space="preserve"> </w:t>
            </w:r>
            <w:r w:rsidR="00BF1CFD">
              <w:rPr>
                <w:b/>
              </w:rPr>
              <w:t>Strength &amp; References</w:t>
            </w:r>
            <w:r w:rsidR="00E0045F">
              <w:rPr>
                <w:b/>
              </w:rPr>
              <w:t>*</w:t>
            </w:r>
          </w:p>
        </w:tc>
        <w:tc>
          <w:tcPr>
            <w:tcW w:w="1998" w:type="dxa"/>
          </w:tcPr>
          <w:p w:rsidR="00662A7C" w:rsidRPr="00662A7C" w:rsidRDefault="005828A4" w:rsidP="00662A7C">
            <w:pPr>
              <w:jc w:val="center"/>
              <w:rPr>
                <w:b/>
              </w:rPr>
            </w:pPr>
            <w:r>
              <w:rPr>
                <w:b/>
              </w:rPr>
              <w:t xml:space="preserve">Proposed </w:t>
            </w:r>
            <w:r w:rsidR="00181010">
              <w:rPr>
                <w:b/>
              </w:rPr>
              <w:t>Next</w:t>
            </w:r>
            <w:r w:rsidR="00662A7C">
              <w:rPr>
                <w:b/>
              </w:rPr>
              <w:t xml:space="preserve"> Steps</w:t>
            </w:r>
          </w:p>
        </w:tc>
      </w:tr>
      <w:tr w:rsidR="00BB6ED1" w:rsidTr="005828A4">
        <w:tc>
          <w:tcPr>
            <w:tcW w:w="558" w:type="dxa"/>
          </w:tcPr>
          <w:p w:rsidR="00BB6ED1" w:rsidRPr="008063F1" w:rsidRDefault="00BB6ED1" w:rsidP="008063F1">
            <w:pPr>
              <w:ind w:left="-72"/>
              <w:rPr>
                <w:sz w:val="20"/>
                <w:szCs w:val="20"/>
              </w:rPr>
            </w:pPr>
          </w:p>
        </w:tc>
        <w:tc>
          <w:tcPr>
            <w:tcW w:w="2520" w:type="dxa"/>
          </w:tcPr>
          <w:p w:rsidR="00BB6ED1" w:rsidRPr="00993C84" w:rsidRDefault="00BB6ED1" w:rsidP="008063F1">
            <w:pPr>
              <w:rPr>
                <w:sz w:val="20"/>
                <w:szCs w:val="20"/>
              </w:rPr>
            </w:pPr>
            <w:r>
              <w:rPr>
                <w:b/>
              </w:rPr>
              <w:t>N</w:t>
            </w:r>
            <w:r w:rsidRPr="000652D7">
              <w:rPr>
                <w:b/>
              </w:rPr>
              <w:t>ew integrated watershed rainwater management paradigm</w:t>
            </w:r>
          </w:p>
        </w:tc>
        <w:tc>
          <w:tcPr>
            <w:tcW w:w="4770" w:type="dxa"/>
          </w:tcPr>
          <w:p w:rsidR="00E61790" w:rsidRDefault="00E61790" w:rsidP="00BB6ED1">
            <w:r>
              <w:t>Broadly endorsed by workshop participants.</w:t>
            </w:r>
          </w:p>
          <w:p w:rsidR="00BB6ED1" w:rsidRDefault="00BB6ED1" w:rsidP="00BB6ED1">
            <w:r>
              <w:t>Sustainabl</w:t>
            </w:r>
            <w:r w:rsidR="0030216A">
              <w:t>e land and</w:t>
            </w:r>
            <w:r>
              <w:t xml:space="preserve"> water management (SLM, RWM) is a critical prerequisite for long term development of Ethiopia. Since the 1980s, Ethiopia has been learning important lessons from both implementation and research, and has modified its policies based on these lessons.  </w:t>
            </w:r>
          </w:p>
          <w:p w:rsidR="00BB6ED1" w:rsidRDefault="00BB6ED1" w:rsidP="00BB6ED1">
            <w:pPr>
              <w:pStyle w:val="ListParagraph"/>
              <w:numPr>
                <w:ilvl w:val="0"/>
                <w:numId w:val="33"/>
              </w:numPr>
              <w:ind w:left="288" w:hanging="288"/>
            </w:pPr>
            <w:r>
              <w:t>The core elements</w:t>
            </w:r>
            <w:r w:rsidR="0030216A">
              <w:t xml:space="preserve"> of the </w:t>
            </w:r>
            <w:commentRangeStart w:id="51"/>
            <w:r w:rsidR="0030216A">
              <w:t>vision</w:t>
            </w:r>
            <w:r>
              <w:t xml:space="preserve"> </w:t>
            </w:r>
            <w:commentRangeEnd w:id="51"/>
            <w:r w:rsidR="00652C61">
              <w:rPr>
                <w:rStyle w:val="CommentReference"/>
              </w:rPr>
              <w:commentReference w:id="51"/>
            </w:r>
            <w:r>
              <w:t xml:space="preserve">are based on recent research and implementation experience in Ethiopia and elsewhere, building on several decades of lessons learned; confirmed and enhanced by NBDC research to date. </w:t>
            </w:r>
          </w:p>
          <w:p w:rsidR="00BB6ED1" w:rsidRDefault="00BB6ED1" w:rsidP="00BB6ED1">
            <w:pPr>
              <w:pStyle w:val="ListParagraph"/>
              <w:numPr>
                <w:ilvl w:val="0"/>
                <w:numId w:val="33"/>
              </w:numPr>
              <w:ind w:left="288" w:hanging="288"/>
            </w:pPr>
            <w:r>
              <w:t>Much is known about the performance of specific RWM technologies; there has been a growing recognition and policy shift towards more local participation, emphasize on livelihoods as well as conservation goals, integration of diverse interventions, and adoption of a watershed perspective.  However, some of these changes have not yet reached their full potential in terms of outcomes.</w:t>
            </w:r>
          </w:p>
          <w:p w:rsidR="00BB6ED1" w:rsidRPr="00BB6ED1" w:rsidRDefault="00BB6ED1" w:rsidP="00BB6ED1">
            <w:pPr>
              <w:pStyle w:val="ListParagraph"/>
              <w:numPr>
                <w:ilvl w:val="0"/>
                <w:numId w:val="33"/>
              </w:numPr>
              <w:ind w:left="288" w:hanging="288"/>
              <w:rPr>
                <w:sz w:val="20"/>
                <w:szCs w:val="20"/>
              </w:rPr>
            </w:pPr>
            <w:r>
              <w:t xml:space="preserve">Recent NBDC work has developed tools and insights that make it possible to consolidate all these lessons into a new paradigm for future policy and implementation at the landscape scale. </w:t>
            </w:r>
          </w:p>
          <w:p w:rsidR="00BB6ED1" w:rsidRPr="00AE0458" w:rsidRDefault="00BB6ED1" w:rsidP="00BB6ED1">
            <w:pPr>
              <w:pStyle w:val="ListParagraph"/>
              <w:numPr>
                <w:ilvl w:val="0"/>
                <w:numId w:val="33"/>
              </w:numPr>
              <w:ind w:left="288" w:hanging="288"/>
              <w:rPr>
                <w:sz w:val="20"/>
                <w:szCs w:val="20"/>
              </w:rPr>
            </w:pPr>
            <w:r>
              <w:t xml:space="preserve">Potential scale of impact is </w:t>
            </w:r>
            <w:commentRangeStart w:id="52"/>
            <w:r>
              <w:t>massive</w:t>
            </w:r>
            <w:commentRangeEnd w:id="52"/>
            <w:r w:rsidR="000226DC">
              <w:rPr>
                <w:rStyle w:val="CommentReference"/>
              </w:rPr>
              <w:commentReference w:id="52"/>
            </w:r>
            <w:r>
              <w:t>.</w:t>
            </w:r>
          </w:p>
          <w:p w:rsidR="00AE0458" w:rsidRDefault="00AE0458" w:rsidP="00AE0458">
            <w:pPr>
              <w:rPr>
                <w:sz w:val="20"/>
                <w:szCs w:val="20"/>
              </w:rPr>
            </w:pPr>
          </w:p>
          <w:p w:rsidR="00AE0458" w:rsidRPr="00AE0458" w:rsidRDefault="00AE0458" w:rsidP="00AE0458">
            <w:pPr>
              <w:rPr>
                <w:sz w:val="20"/>
                <w:szCs w:val="20"/>
              </w:rPr>
            </w:pPr>
          </w:p>
        </w:tc>
        <w:tc>
          <w:tcPr>
            <w:tcW w:w="3330" w:type="dxa"/>
          </w:tcPr>
          <w:p w:rsidR="00BB6ED1" w:rsidRDefault="00BB6ED1" w:rsidP="00BB6ED1">
            <w:pPr>
              <w:pStyle w:val="ListParagraph"/>
              <w:numPr>
                <w:ilvl w:val="0"/>
                <w:numId w:val="34"/>
              </w:numPr>
              <w:ind w:left="288" w:hanging="288"/>
              <w:rPr>
                <w:sz w:val="20"/>
                <w:szCs w:val="20"/>
              </w:rPr>
            </w:pPr>
            <w:r>
              <w:rPr>
                <w:sz w:val="20"/>
                <w:szCs w:val="20"/>
              </w:rPr>
              <w:t xml:space="preserve">Strong evidence, synthesized in Merrey &amp; Gebreselassie 2011 </w:t>
            </w:r>
            <w:r w:rsidR="00340B90">
              <w:rPr>
                <w:sz w:val="20"/>
                <w:szCs w:val="20"/>
              </w:rPr>
              <w:t>[NBDC Tech. Rpt. 1]</w:t>
            </w:r>
            <w:r>
              <w:rPr>
                <w:sz w:val="20"/>
                <w:szCs w:val="20"/>
              </w:rPr>
              <w:t xml:space="preserve">and NBDC subsequent research; see also </w:t>
            </w:r>
            <w:proofErr w:type="spellStart"/>
            <w:r>
              <w:rPr>
                <w:sz w:val="20"/>
                <w:szCs w:val="20"/>
              </w:rPr>
              <w:t>Critchley</w:t>
            </w:r>
            <w:proofErr w:type="spellEnd"/>
            <w:r>
              <w:rPr>
                <w:sz w:val="20"/>
                <w:szCs w:val="20"/>
              </w:rPr>
              <w:t xml:space="preserve"> &amp; </w:t>
            </w:r>
            <w:proofErr w:type="spellStart"/>
            <w:r>
              <w:rPr>
                <w:sz w:val="20"/>
                <w:szCs w:val="20"/>
              </w:rPr>
              <w:t>Gowing</w:t>
            </w:r>
            <w:proofErr w:type="spellEnd"/>
            <w:r>
              <w:rPr>
                <w:sz w:val="20"/>
                <w:szCs w:val="20"/>
              </w:rPr>
              <w:t>, eds. 2012</w:t>
            </w:r>
          </w:p>
          <w:p w:rsidR="00BB6ED1" w:rsidRDefault="00BB6ED1" w:rsidP="00BB6ED1">
            <w:pPr>
              <w:pStyle w:val="ListParagraph"/>
              <w:numPr>
                <w:ilvl w:val="0"/>
                <w:numId w:val="34"/>
              </w:numPr>
              <w:ind w:left="288" w:hanging="288"/>
              <w:rPr>
                <w:sz w:val="20"/>
                <w:szCs w:val="20"/>
              </w:rPr>
            </w:pPr>
            <w:r>
              <w:rPr>
                <w:sz w:val="20"/>
                <w:szCs w:val="20"/>
              </w:rPr>
              <w:t>Strong evidence: Desta et al., eds. 2005; Synthesis and references in Merrey &amp; Gebreselassie 2011</w:t>
            </w:r>
          </w:p>
          <w:p w:rsidR="00BB6ED1" w:rsidRDefault="00BB6ED1" w:rsidP="00BB6ED1">
            <w:pPr>
              <w:pStyle w:val="ListParagraph"/>
              <w:numPr>
                <w:ilvl w:val="0"/>
                <w:numId w:val="34"/>
              </w:numPr>
              <w:ind w:left="288" w:hanging="288"/>
              <w:rPr>
                <w:sz w:val="20"/>
                <w:szCs w:val="20"/>
              </w:rPr>
            </w:pPr>
            <w:r>
              <w:rPr>
                <w:sz w:val="20"/>
                <w:szCs w:val="20"/>
              </w:rPr>
              <w:t>Evidence is growing: see references for specific messages below</w:t>
            </w:r>
          </w:p>
          <w:p w:rsidR="00BB6ED1" w:rsidRDefault="00BB6ED1" w:rsidP="00BB6ED1">
            <w:pPr>
              <w:pStyle w:val="ListParagraph"/>
              <w:numPr>
                <w:ilvl w:val="0"/>
                <w:numId w:val="34"/>
              </w:numPr>
              <w:ind w:left="288" w:hanging="288"/>
              <w:rPr>
                <w:ins w:id="53" w:author="Langan, Simon (IWMI)" w:date="2013-03-13T22:47:00Z"/>
                <w:sz w:val="20"/>
                <w:szCs w:val="20"/>
              </w:rPr>
            </w:pPr>
            <w:r>
              <w:rPr>
                <w:sz w:val="20"/>
                <w:szCs w:val="20"/>
              </w:rPr>
              <w:t xml:space="preserve">Very strong evidence; see </w:t>
            </w:r>
            <w:r w:rsidR="00340B90">
              <w:rPr>
                <w:sz w:val="20"/>
                <w:szCs w:val="20"/>
              </w:rPr>
              <w:t>for example FAO 2009 [SLM Country Support Tool]</w:t>
            </w:r>
          </w:p>
          <w:p w:rsidR="000226DC" w:rsidRDefault="000226DC" w:rsidP="00BB6ED1">
            <w:pPr>
              <w:pStyle w:val="ListParagraph"/>
              <w:numPr>
                <w:ilvl w:val="0"/>
                <w:numId w:val="34"/>
              </w:numPr>
              <w:ind w:left="288" w:hanging="288"/>
              <w:rPr>
                <w:ins w:id="54" w:author="Langan, Simon (IWMI)" w:date="2013-03-13T22:47:00Z"/>
                <w:sz w:val="20"/>
                <w:szCs w:val="20"/>
              </w:rPr>
            </w:pPr>
            <w:commentRangeStart w:id="55"/>
            <w:ins w:id="56" w:author="Langan, Simon (IWMI)" w:date="2013-03-13T22:48:00Z">
              <w:r>
                <w:rPr>
                  <w:sz w:val="20"/>
                  <w:szCs w:val="20"/>
                </w:rPr>
                <w:t>Work on methodological approaches being prepared for publication and wide dissemination (see below)</w:t>
              </w:r>
            </w:ins>
            <w:commentRangeEnd w:id="55"/>
            <w:r w:rsidR="00997EBA">
              <w:rPr>
                <w:rStyle w:val="CommentReference"/>
              </w:rPr>
              <w:commentReference w:id="55"/>
            </w:r>
          </w:p>
          <w:p w:rsidR="000226DC" w:rsidRPr="000226DC" w:rsidRDefault="000226DC" w:rsidP="000226DC"/>
        </w:tc>
        <w:tc>
          <w:tcPr>
            <w:tcW w:w="1998" w:type="dxa"/>
          </w:tcPr>
          <w:p w:rsidR="00BB6ED1" w:rsidRPr="005828A4" w:rsidRDefault="005828A4" w:rsidP="005828A4">
            <w:pPr>
              <w:pStyle w:val="ListParagraph"/>
              <w:numPr>
                <w:ilvl w:val="0"/>
                <w:numId w:val="35"/>
              </w:numPr>
              <w:ind w:left="144" w:hanging="144"/>
              <w:rPr>
                <w:sz w:val="20"/>
                <w:szCs w:val="20"/>
              </w:rPr>
            </w:pPr>
            <w:r w:rsidRPr="005828A4">
              <w:rPr>
                <w:sz w:val="20"/>
                <w:szCs w:val="20"/>
              </w:rPr>
              <w:t xml:space="preserve">Further refine and develop </w:t>
            </w:r>
            <w:r w:rsidR="00463CD9">
              <w:rPr>
                <w:sz w:val="20"/>
                <w:szCs w:val="20"/>
              </w:rPr>
              <w:t xml:space="preserve">the paradigm </w:t>
            </w:r>
            <w:r w:rsidRPr="005828A4">
              <w:rPr>
                <w:sz w:val="20"/>
                <w:szCs w:val="20"/>
              </w:rPr>
              <w:t>based on continuing research</w:t>
            </w:r>
          </w:p>
          <w:p w:rsidR="005828A4" w:rsidRPr="005828A4" w:rsidRDefault="00463CD9" w:rsidP="00463CD9">
            <w:pPr>
              <w:pStyle w:val="ListParagraph"/>
              <w:ind w:left="144"/>
              <w:rPr>
                <w:sz w:val="20"/>
                <w:szCs w:val="20"/>
              </w:rPr>
            </w:pPr>
            <w:r>
              <w:rPr>
                <w:sz w:val="20"/>
                <w:szCs w:val="20"/>
              </w:rPr>
              <w:t>and c</w:t>
            </w:r>
            <w:r w:rsidR="005828A4" w:rsidRPr="005828A4">
              <w:rPr>
                <w:sz w:val="20"/>
                <w:szCs w:val="20"/>
              </w:rPr>
              <w:t xml:space="preserve">onsultations with stakeholders, especially SLM national </w:t>
            </w:r>
            <w:commentRangeStart w:id="57"/>
            <w:r w:rsidR="005828A4" w:rsidRPr="005828A4">
              <w:rPr>
                <w:sz w:val="20"/>
                <w:szCs w:val="20"/>
              </w:rPr>
              <w:t>platform</w:t>
            </w:r>
            <w:commentRangeEnd w:id="57"/>
            <w:r w:rsidR="00D33501">
              <w:rPr>
                <w:rStyle w:val="CommentReference"/>
              </w:rPr>
              <w:commentReference w:id="57"/>
            </w:r>
          </w:p>
          <w:p w:rsidR="005828A4" w:rsidRDefault="005828A4" w:rsidP="005828A4">
            <w:pPr>
              <w:pStyle w:val="ListParagraph"/>
              <w:numPr>
                <w:ilvl w:val="0"/>
                <w:numId w:val="35"/>
              </w:numPr>
              <w:ind w:left="144" w:hanging="144"/>
              <w:rPr>
                <w:sz w:val="20"/>
                <w:szCs w:val="20"/>
              </w:rPr>
            </w:pPr>
            <w:r w:rsidRPr="005828A4">
              <w:rPr>
                <w:sz w:val="20"/>
                <w:szCs w:val="20"/>
              </w:rPr>
              <w:t xml:space="preserve">If there is support, develop a </w:t>
            </w:r>
            <w:r w:rsidRPr="00463CD9">
              <w:rPr>
                <w:i/>
                <w:sz w:val="20"/>
                <w:szCs w:val="20"/>
              </w:rPr>
              <w:t>proposal for a future collaborative program</w:t>
            </w:r>
            <w:r w:rsidRPr="005828A4">
              <w:rPr>
                <w:sz w:val="20"/>
                <w:szCs w:val="20"/>
              </w:rPr>
              <w:t xml:space="preserve"> to scale up and out, monitoring and evaluation, and action research</w:t>
            </w:r>
          </w:p>
          <w:p w:rsidR="00463CD9" w:rsidRDefault="00463CD9" w:rsidP="005828A4">
            <w:pPr>
              <w:pStyle w:val="ListParagraph"/>
              <w:numPr>
                <w:ilvl w:val="0"/>
                <w:numId w:val="35"/>
              </w:numPr>
              <w:ind w:left="144" w:hanging="144"/>
              <w:rPr>
                <w:sz w:val="20"/>
                <w:szCs w:val="20"/>
              </w:rPr>
            </w:pPr>
            <w:r>
              <w:rPr>
                <w:sz w:val="20"/>
                <w:szCs w:val="20"/>
              </w:rPr>
              <w:t>Obtain formal endorsement of collaborative program proposal from Ethiopia and submit to WLE program</w:t>
            </w:r>
          </w:p>
          <w:p w:rsidR="00463CD9" w:rsidRPr="005828A4" w:rsidRDefault="00463CD9" w:rsidP="005828A4">
            <w:pPr>
              <w:pStyle w:val="ListParagraph"/>
              <w:numPr>
                <w:ilvl w:val="0"/>
                <w:numId w:val="35"/>
              </w:numPr>
              <w:ind w:left="144" w:hanging="144"/>
              <w:rPr>
                <w:sz w:val="20"/>
                <w:szCs w:val="20"/>
              </w:rPr>
            </w:pPr>
            <w:r>
              <w:rPr>
                <w:sz w:val="20"/>
                <w:szCs w:val="20"/>
              </w:rPr>
              <w:t>Consider making the Ethiopia collaborative program on RWM a part of an Africa-wide program</w:t>
            </w:r>
          </w:p>
        </w:tc>
      </w:tr>
      <w:tr w:rsidR="006244FA" w:rsidTr="005828A4">
        <w:tc>
          <w:tcPr>
            <w:tcW w:w="558" w:type="dxa"/>
          </w:tcPr>
          <w:p w:rsidR="00662A7C" w:rsidRPr="001116B6" w:rsidRDefault="00662A7C" w:rsidP="001F0F9E">
            <w:pPr>
              <w:pStyle w:val="ListParagraph"/>
              <w:numPr>
                <w:ilvl w:val="0"/>
                <w:numId w:val="1"/>
              </w:numPr>
              <w:ind w:left="72" w:hanging="144"/>
              <w:rPr>
                <w:sz w:val="20"/>
                <w:szCs w:val="20"/>
              </w:rPr>
            </w:pPr>
          </w:p>
        </w:tc>
        <w:tc>
          <w:tcPr>
            <w:tcW w:w="2520" w:type="dxa"/>
          </w:tcPr>
          <w:p w:rsidR="00662A7C" w:rsidRPr="00993C84" w:rsidRDefault="00BF1CFD">
            <w:pPr>
              <w:rPr>
                <w:sz w:val="20"/>
                <w:szCs w:val="20"/>
              </w:rPr>
            </w:pPr>
            <w:r w:rsidRPr="00993C84">
              <w:rPr>
                <w:sz w:val="20"/>
                <w:szCs w:val="20"/>
              </w:rPr>
              <w:t xml:space="preserve">Local community empowerment and leadership based on demand is critically important to achieve long-term benefits </w:t>
            </w:r>
            <w:ins w:id="58" w:author="Langan, Simon (IWMI)" w:date="2013-03-13T22:52:00Z">
              <w:r w:rsidR="000226DC">
                <w:rPr>
                  <w:sz w:val="20"/>
                  <w:szCs w:val="20"/>
                </w:rPr>
                <w:t>and sustainable functioning of</w:t>
              </w:r>
            </w:ins>
            <w:del w:id="59" w:author="Langan, Simon (IWMI)" w:date="2013-03-13T22:52:00Z">
              <w:r w:rsidRPr="00993C84" w:rsidDel="000226DC">
                <w:rPr>
                  <w:sz w:val="20"/>
                  <w:szCs w:val="20"/>
                </w:rPr>
                <w:delText>from</w:delText>
              </w:r>
            </w:del>
            <w:r w:rsidRPr="00993C84">
              <w:rPr>
                <w:sz w:val="20"/>
                <w:szCs w:val="20"/>
              </w:rPr>
              <w:t xml:space="preserve"> RWM programs</w:t>
            </w:r>
          </w:p>
          <w:p w:rsidR="00BF1CFD" w:rsidRPr="00993C84" w:rsidRDefault="00BF1CFD" w:rsidP="00237E15">
            <w:pPr>
              <w:pStyle w:val="ListParagraph"/>
              <w:numPr>
                <w:ilvl w:val="0"/>
                <w:numId w:val="4"/>
              </w:numPr>
              <w:ind w:left="288" w:hanging="288"/>
              <w:rPr>
                <w:sz w:val="20"/>
                <w:szCs w:val="20"/>
              </w:rPr>
            </w:pPr>
            <w:r w:rsidRPr="00993C84">
              <w:rPr>
                <w:sz w:val="20"/>
                <w:szCs w:val="20"/>
              </w:rPr>
              <w:t xml:space="preserve">The </w:t>
            </w:r>
            <w:r w:rsidRPr="00993C84">
              <w:rPr>
                <w:i/>
                <w:sz w:val="20"/>
                <w:szCs w:val="20"/>
              </w:rPr>
              <w:t>role of government</w:t>
            </w:r>
            <w:r w:rsidRPr="00993C84">
              <w:rPr>
                <w:sz w:val="20"/>
                <w:szCs w:val="20"/>
              </w:rPr>
              <w:t xml:space="preserve"> is to promote bottom-up planning, facilitate strengthening existing and new local institutions, support achieving equity (gender, youth), and provide technical and financial support, capacity building, and an enabling environment</w:t>
            </w:r>
          </w:p>
        </w:tc>
        <w:tc>
          <w:tcPr>
            <w:tcW w:w="4770" w:type="dxa"/>
          </w:tcPr>
          <w:p w:rsidR="00662A7C" w:rsidRPr="00993C84" w:rsidRDefault="00E61790" w:rsidP="003647C7">
            <w:pPr>
              <w:rPr>
                <w:sz w:val="20"/>
                <w:szCs w:val="20"/>
              </w:rPr>
            </w:pPr>
            <w:r>
              <w:rPr>
                <w:sz w:val="20"/>
                <w:szCs w:val="20"/>
              </w:rPr>
              <w:t xml:space="preserve">Strongly endorsed and strengthened by workshop participants. </w:t>
            </w:r>
            <w:r w:rsidR="003647C7" w:rsidRPr="00993C84">
              <w:rPr>
                <w:sz w:val="20"/>
                <w:szCs w:val="20"/>
              </w:rPr>
              <w:t xml:space="preserve">The draft new </w:t>
            </w:r>
            <w:r w:rsidR="003647C7" w:rsidRPr="00993C84">
              <w:rPr>
                <w:i/>
                <w:sz w:val="20"/>
                <w:szCs w:val="20"/>
              </w:rPr>
              <w:t>Agricultural Extension Strategy</w:t>
            </w:r>
            <w:r w:rsidR="003647C7" w:rsidRPr="00993C84">
              <w:rPr>
                <w:bCs/>
                <w:sz w:val="20"/>
                <w:szCs w:val="20"/>
              </w:rPr>
              <w:t xml:space="preserve"> describes “</w:t>
            </w:r>
            <w:r w:rsidR="003647C7" w:rsidRPr="00993C84">
              <w:rPr>
                <w:b/>
                <w:bCs/>
                <w:sz w:val="20"/>
                <w:szCs w:val="20"/>
              </w:rPr>
              <w:t xml:space="preserve">farmer-focused, innovation-led and sustainable </w:t>
            </w:r>
            <w:r w:rsidR="003647C7" w:rsidRPr="00993C84">
              <w:rPr>
                <w:sz w:val="20"/>
                <w:szCs w:val="20"/>
              </w:rPr>
              <w:t>service delivery” as its central vision.</w:t>
            </w:r>
          </w:p>
          <w:p w:rsidR="003647C7" w:rsidRPr="00993C84" w:rsidRDefault="003647C7" w:rsidP="003647C7">
            <w:pPr>
              <w:rPr>
                <w:sz w:val="20"/>
                <w:szCs w:val="20"/>
              </w:rPr>
            </w:pPr>
            <w:r w:rsidRPr="00993C84">
              <w:rPr>
                <w:sz w:val="20"/>
                <w:szCs w:val="20"/>
              </w:rPr>
              <w:t xml:space="preserve">NBDC and other research </w:t>
            </w:r>
            <w:r w:rsidR="00A461D2">
              <w:rPr>
                <w:sz w:val="20"/>
                <w:szCs w:val="20"/>
              </w:rPr>
              <w:t xml:space="preserve">supports this vision and </w:t>
            </w:r>
            <w:r w:rsidRPr="00993C84">
              <w:rPr>
                <w:sz w:val="20"/>
                <w:szCs w:val="20"/>
              </w:rPr>
              <w:t>shows that:</w:t>
            </w:r>
          </w:p>
          <w:p w:rsidR="003647C7" w:rsidRPr="00993C84" w:rsidRDefault="003647C7" w:rsidP="00237E15">
            <w:pPr>
              <w:pStyle w:val="ListParagraph"/>
              <w:numPr>
                <w:ilvl w:val="0"/>
                <w:numId w:val="10"/>
              </w:numPr>
              <w:ind w:left="288" w:hanging="288"/>
              <w:rPr>
                <w:sz w:val="20"/>
                <w:szCs w:val="20"/>
              </w:rPr>
            </w:pPr>
            <w:r w:rsidRPr="00993C84">
              <w:rPr>
                <w:sz w:val="20"/>
                <w:szCs w:val="20"/>
              </w:rPr>
              <w:t xml:space="preserve">Communities </w:t>
            </w:r>
            <w:r w:rsidR="00E61790">
              <w:rPr>
                <w:sz w:val="20"/>
                <w:szCs w:val="20"/>
              </w:rPr>
              <w:t xml:space="preserve">currently </w:t>
            </w:r>
            <w:r w:rsidRPr="00993C84">
              <w:rPr>
                <w:sz w:val="20"/>
                <w:szCs w:val="20"/>
              </w:rPr>
              <w:t xml:space="preserve">do not feel fully involved in prioritizing RWM interventions and therefore do not fully “buy in” and take responsibility </w:t>
            </w:r>
            <w:ins w:id="60" w:author="Langan, Simon (IWMI)" w:date="2013-03-13T22:52:00Z">
              <w:r w:rsidR="000226DC">
                <w:rPr>
                  <w:sz w:val="20"/>
                  <w:szCs w:val="20"/>
                </w:rPr>
                <w:t>and ownership of the interventions proposed</w:t>
              </w:r>
            </w:ins>
            <w:del w:id="61" w:author="Langan, Simon (IWMI)" w:date="2013-03-13T22:53:00Z">
              <w:r w:rsidRPr="00993C84" w:rsidDel="000226DC">
                <w:rPr>
                  <w:sz w:val="20"/>
                  <w:szCs w:val="20"/>
                </w:rPr>
                <w:delText>for them</w:delText>
              </w:r>
            </w:del>
          </w:p>
          <w:p w:rsidR="003647C7" w:rsidRPr="00993C84" w:rsidRDefault="003647C7" w:rsidP="00237E15">
            <w:pPr>
              <w:pStyle w:val="ListParagraph"/>
              <w:numPr>
                <w:ilvl w:val="0"/>
                <w:numId w:val="10"/>
              </w:numPr>
              <w:ind w:left="288" w:hanging="288"/>
              <w:rPr>
                <w:sz w:val="20"/>
                <w:szCs w:val="20"/>
              </w:rPr>
            </w:pPr>
            <w:r w:rsidRPr="00993C84">
              <w:rPr>
                <w:sz w:val="20"/>
                <w:szCs w:val="20"/>
              </w:rPr>
              <w:t>Local institutional capacities, especially for collective management at watershed level, need strengthening</w:t>
            </w:r>
          </w:p>
          <w:p w:rsidR="003647C7" w:rsidRPr="00993C84" w:rsidRDefault="003647C7" w:rsidP="00237E15">
            <w:pPr>
              <w:pStyle w:val="ListParagraph"/>
              <w:numPr>
                <w:ilvl w:val="0"/>
                <w:numId w:val="10"/>
              </w:numPr>
              <w:ind w:left="288" w:hanging="288"/>
              <w:rPr>
                <w:sz w:val="20"/>
                <w:szCs w:val="20"/>
              </w:rPr>
            </w:pPr>
            <w:r w:rsidRPr="00993C84">
              <w:rPr>
                <w:sz w:val="20"/>
                <w:szCs w:val="20"/>
              </w:rPr>
              <w:t>As a result of the previous points, RWM interventions often are not sustained and do not lead to the planned benefits</w:t>
            </w:r>
          </w:p>
          <w:p w:rsidR="003647C7" w:rsidRDefault="003647C7" w:rsidP="00237E15">
            <w:pPr>
              <w:pStyle w:val="ListParagraph"/>
              <w:numPr>
                <w:ilvl w:val="0"/>
                <w:numId w:val="10"/>
              </w:numPr>
              <w:ind w:left="288" w:hanging="288"/>
              <w:rPr>
                <w:sz w:val="20"/>
                <w:szCs w:val="20"/>
              </w:rPr>
            </w:pPr>
            <w:r w:rsidRPr="00993C84">
              <w:rPr>
                <w:sz w:val="20"/>
                <w:szCs w:val="20"/>
              </w:rPr>
              <w:t>There is a perception that depending on communities’ initiative will result in “slowing” implementation of vital RWM int</w:t>
            </w:r>
            <w:r w:rsidR="00E61790">
              <w:rPr>
                <w:sz w:val="20"/>
                <w:szCs w:val="20"/>
              </w:rPr>
              <w:t>erventions</w:t>
            </w:r>
            <w:r w:rsidRPr="00993C84">
              <w:rPr>
                <w:sz w:val="20"/>
                <w:szCs w:val="20"/>
              </w:rPr>
              <w:t>. Continuous facilitation and dialogue are needed but these skills are in short supply</w:t>
            </w:r>
          </w:p>
          <w:p w:rsidR="00A461D2" w:rsidRPr="00993C84" w:rsidRDefault="00A461D2" w:rsidP="00237E15">
            <w:pPr>
              <w:pStyle w:val="ListParagraph"/>
              <w:numPr>
                <w:ilvl w:val="0"/>
                <w:numId w:val="10"/>
              </w:numPr>
              <w:ind w:left="288" w:hanging="288"/>
              <w:rPr>
                <w:sz w:val="20"/>
                <w:szCs w:val="20"/>
              </w:rPr>
            </w:pPr>
            <w:r>
              <w:rPr>
                <w:sz w:val="20"/>
                <w:szCs w:val="20"/>
              </w:rPr>
              <w:t>A community-driven program may be slow initially measured by physical infrastructure targets</w:t>
            </w:r>
            <w:r w:rsidR="00AA5702">
              <w:rPr>
                <w:sz w:val="20"/>
                <w:szCs w:val="20"/>
              </w:rPr>
              <w:t xml:space="preserve"> in the short term</w:t>
            </w:r>
            <w:r>
              <w:rPr>
                <w:sz w:val="20"/>
                <w:szCs w:val="20"/>
              </w:rPr>
              <w:t>, but over a decade</w:t>
            </w:r>
            <w:r w:rsidR="00923AB5">
              <w:rPr>
                <w:sz w:val="20"/>
                <w:szCs w:val="20"/>
              </w:rPr>
              <w:t xml:space="preserve"> or more</w:t>
            </w:r>
            <w:r>
              <w:rPr>
                <w:sz w:val="20"/>
                <w:szCs w:val="20"/>
              </w:rPr>
              <w:t xml:space="preserve"> will achieve faster and longer-lasting</w:t>
            </w:r>
            <w:ins w:id="62" w:author="Langan, Simon (IWMI)" w:date="2013-03-13T22:53:00Z">
              <w:r w:rsidR="000226DC">
                <w:rPr>
                  <w:sz w:val="20"/>
                  <w:szCs w:val="20"/>
                </w:rPr>
                <w:t xml:space="preserve"> sustainable</w:t>
              </w:r>
            </w:ins>
            <w:r>
              <w:rPr>
                <w:sz w:val="20"/>
                <w:szCs w:val="20"/>
              </w:rPr>
              <w:t xml:space="preserve"> outcomes</w:t>
            </w:r>
          </w:p>
          <w:p w:rsidR="003647C7" w:rsidRPr="00993C84" w:rsidRDefault="003647C7" w:rsidP="00237E15">
            <w:pPr>
              <w:pStyle w:val="TableGrid1"/>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left="288" w:hanging="288"/>
              <w:rPr>
                <w:rFonts w:asciiTheme="minorHAnsi" w:hAnsiTheme="minorHAnsi"/>
                <w:sz w:val="20"/>
              </w:rPr>
            </w:pPr>
            <w:commentRangeStart w:id="63"/>
            <w:r w:rsidRPr="00993C84">
              <w:rPr>
                <w:rFonts w:asciiTheme="minorHAnsi" w:hAnsiTheme="minorHAnsi"/>
                <w:sz w:val="20"/>
              </w:rPr>
              <w:t>Kebeles</w:t>
            </w:r>
            <w:commentRangeEnd w:id="63"/>
            <w:r w:rsidR="00D33501">
              <w:rPr>
                <w:rStyle w:val="CommentReference"/>
                <w:rFonts w:asciiTheme="minorHAnsi" w:eastAsiaTheme="minorHAnsi" w:hAnsiTheme="minorHAnsi" w:cstheme="minorBidi"/>
                <w:color w:val="auto"/>
                <w:lang w:val="en-US"/>
              </w:rPr>
              <w:commentReference w:id="63"/>
            </w:r>
            <w:r w:rsidRPr="00993C84">
              <w:rPr>
                <w:rFonts w:asciiTheme="minorHAnsi" w:hAnsiTheme="minorHAnsi"/>
                <w:sz w:val="20"/>
              </w:rPr>
              <w:t xml:space="preserve">/woredas </w:t>
            </w:r>
            <w:r w:rsidRPr="00993C84">
              <w:rPr>
                <w:rFonts w:asciiTheme="minorHAnsi" w:hAnsiTheme="minorHAnsi"/>
                <w:sz w:val="20"/>
                <w:lang w:val="en-US"/>
              </w:rPr>
              <w:t>may be</w:t>
            </w:r>
            <w:r w:rsidR="00C11A95" w:rsidRPr="00993C84">
              <w:rPr>
                <w:rFonts w:asciiTheme="minorHAnsi" w:hAnsiTheme="minorHAnsi"/>
                <w:sz w:val="20"/>
                <w:lang w:val="en-US"/>
              </w:rPr>
              <w:t xml:space="preserve"> </w:t>
            </w:r>
            <w:r w:rsidRPr="00993C84">
              <w:rPr>
                <w:rFonts w:asciiTheme="minorHAnsi" w:hAnsiTheme="minorHAnsi"/>
                <w:sz w:val="20"/>
              </w:rPr>
              <w:t>reluctant to relinquish control</w:t>
            </w:r>
            <w:r w:rsidRPr="00993C84">
              <w:rPr>
                <w:rFonts w:asciiTheme="minorHAnsi" w:hAnsiTheme="minorHAnsi"/>
                <w:sz w:val="20"/>
                <w:lang w:val="en-US"/>
              </w:rPr>
              <w:t>;</w:t>
            </w:r>
            <w:r w:rsidRPr="00993C84">
              <w:rPr>
                <w:rFonts w:asciiTheme="minorHAnsi" w:hAnsiTheme="minorHAnsi"/>
                <w:sz w:val="20"/>
              </w:rPr>
              <w:t xml:space="preserve"> devolving responsibilities to farmers </w:t>
            </w:r>
            <w:r w:rsidRPr="00993C84">
              <w:rPr>
                <w:rFonts w:asciiTheme="minorHAnsi" w:hAnsiTheme="minorHAnsi"/>
                <w:sz w:val="20"/>
                <w:lang w:val="en-US"/>
              </w:rPr>
              <w:t>may cause them to</w:t>
            </w:r>
            <w:r w:rsidRPr="00993C84">
              <w:rPr>
                <w:rFonts w:asciiTheme="minorHAnsi" w:hAnsiTheme="minorHAnsi"/>
                <w:sz w:val="20"/>
              </w:rPr>
              <w:t xml:space="preserve"> lose power</w:t>
            </w:r>
            <w:r w:rsidR="00A461D2">
              <w:rPr>
                <w:rFonts w:asciiTheme="minorHAnsi" w:hAnsiTheme="minorHAnsi"/>
                <w:sz w:val="20"/>
                <w:lang w:val="en-US"/>
              </w:rPr>
              <w:t>.</w:t>
            </w:r>
            <w:r w:rsidRPr="00993C84">
              <w:rPr>
                <w:rFonts w:asciiTheme="minorHAnsi" w:hAnsiTheme="minorHAnsi"/>
                <w:sz w:val="20"/>
                <w:lang w:val="en-US"/>
              </w:rPr>
              <w:t xml:space="preserve"> </w:t>
            </w:r>
            <w:r w:rsidR="00A461D2">
              <w:rPr>
                <w:rFonts w:asciiTheme="minorHAnsi" w:hAnsiTheme="minorHAnsi"/>
                <w:sz w:val="20"/>
                <w:lang w:val="en-US"/>
              </w:rPr>
              <w:t>Therefore,</w:t>
            </w:r>
            <w:r w:rsidRPr="00993C84">
              <w:rPr>
                <w:rFonts w:asciiTheme="minorHAnsi" w:hAnsiTheme="minorHAnsi"/>
                <w:sz w:val="20"/>
                <w:lang w:val="en-US"/>
              </w:rPr>
              <w:t xml:space="preserve"> strong linkages to local governments is critical, but local government needs to be f</w:t>
            </w:r>
            <w:r w:rsidR="00AE0458">
              <w:rPr>
                <w:rFonts w:asciiTheme="minorHAnsi" w:hAnsiTheme="minorHAnsi"/>
                <w:sz w:val="20"/>
                <w:lang w:val="en-US"/>
              </w:rPr>
              <w:t>ully representative</w:t>
            </w:r>
          </w:p>
          <w:p w:rsidR="00A461D2" w:rsidRPr="00AD0B22" w:rsidRDefault="003647C7" w:rsidP="00A461D2">
            <w:pPr>
              <w:pStyle w:val="ListParagraph"/>
              <w:numPr>
                <w:ilvl w:val="0"/>
                <w:numId w:val="10"/>
              </w:numPr>
              <w:ind w:left="288" w:hanging="288"/>
              <w:rPr>
                <w:sz w:val="20"/>
                <w:szCs w:val="20"/>
              </w:rPr>
            </w:pPr>
            <w:r w:rsidRPr="00993C84">
              <w:rPr>
                <w:sz w:val="20"/>
                <w:szCs w:val="20"/>
              </w:rPr>
              <w:t xml:space="preserve">Insufficient focus on achieving </w:t>
            </w:r>
            <w:r w:rsidRPr="00993C84">
              <w:rPr>
                <w:b/>
                <w:sz w:val="20"/>
                <w:szCs w:val="20"/>
              </w:rPr>
              <w:t>gender equity</w:t>
            </w:r>
            <w:r w:rsidRPr="00993C84">
              <w:rPr>
                <w:sz w:val="20"/>
                <w:szCs w:val="20"/>
              </w:rPr>
              <w:t xml:space="preserve"> is </w:t>
            </w:r>
            <w:r w:rsidRPr="00993C84">
              <w:rPr>
                <w:sz w:val="20"/>
                <w:szCs w:val="20"/>
              </w:rPr>
              <w:lastRenderedPageBreak/>
              <w:t>reducing potential benefits from RWM.</w:t>
            </w:r>
          </w:p>
        </w:tc>
        <w:tc>
          <w:tcPr>
            <w:tcW w:w="3330" w:type="dxa"/>
          </w:tcPr>
          <w:p w:rsidR="00662A7C" w:rsidRPr="00993C84" w:rsidRDefault="00C11A95">
            <w:pPr>
              <w:rPr>
                <w:sz w:val="20"/>
                <w:szCs w:val="20"/>
              </w:rPr>
            </w:pPr>
            <w:r w:rsidRPr="00993C84">
              <w:rPr>
                <w:sz w:val="20"/>
                <w:szCs w:val="20"/>
              </w:rPr>
              <w:lastRenderedPageBreak/>
              <w:t>The evidence is strong</w:t>
            </w:r>
            <w:r w:rsidR="00A461D2">
              <w:rPr>
                <w:sz w:val="20"/>
                <w:szCs w:val="20"/>
              </w:rPr>
              <w:t xml:space="preserve"> overall</w:t>
            </w:r>
            <w:r w:rsidRPr="00993C84">
              <w:rPr>
                <w:sz w:val="20"/>
                <w:szCs w:val="20"/>
              </w:rPr>
              <w:t xml:space="preserve"> for this message, from NBDC and also other research studies</w:t>
            </w:r>
            <w:r w:rsidR="00A461D2">
              <w:rPr>
                <w:rStyle w:val="FootnoteReference"/>
                <w:sz w:val="20"/>
                <w:szCs w:val="20"/>
              </w:rPr>
              <w:footnoteReference w:id="2"/>
            </w:r>
            <w:r w:rsidR="00E61790">
              <w:rPr>
                <w:sz w:val="20"/>
                <w:szCs w:val="20"/>
              </w:rPr>
              <w:t xml:space="preserve">. </w:t>
            </w:r>
            <w:r w:rsidR="00E61790" w:rsidRPr="00E61790">
              <w:rPr>
                <w:i/>
                <w:sz w:val="20"/>
                <w:szCs w:val="20"/>
              </w:rPr>
              <w:t>The</w:t>
            </w:r>
            <w:r w:rsidRPr="00E61790">
              <w:rPr>
                <w:i/>
                <w:sz w:val="20"/>
                <w:szCs w:val="20"/>
              </w:rPr>
              <w:t xml:space="preserve"> numbers refer to those in the Explanatory Notes</w:t>
            </w:r>
            <w:r w:rsidRPr="00993C84">
              <w:rPr>
                <w:sz w:val="20"/>
                <w:szCs w:val="20"/>
              </w:rPr>
              <w:t>:</w:t>
            </w:r>
          </w:p>
          <w:p w:rsidR="00C11A95" w:rsidRPr="00993C84" w:rsidRDefault="00C11A95" w:rsidP="00C11A95">
            <w:pPr>
              <w:pStyle w:val="ListParagraph"/>
              <w:numPr>
                <w:ilvl w:val="0"/>
                <w:numId w:val="11"/>
              </w:numPr>
              <w:ind w:left="288" w:hanging="288"/>
              <w:rPr>
                <w:sz w:val="20"/>
                <w:szCs w:val="20"/>
              </w:rPr>
            </w:pPr>
            <w:r w:rsidRPr="00993C84">
              <w:rPr>
                <w:sz w:val="20"/>
                <w:szCs w:val="20"/>
              </w:rPr>
              <w:t>Ludi et al. 2013</w:t>
            </w:r>
            <w:r w:rsidR="00E61790">
              <w:rPr>
                <w:sz w:val="20"/>
                <w:szCs w:val="20"/>
              </w:rPr>
              <w:t xml:space="preserve"> [CPWF R4D Series 5]</w:t>
            </w:r>
          </w:p>
          <w:p w:rsidR="00C11A95" w:rsidRPr="00993C84" w:rsidRDefault="00C11A95" w:rsidP="00C11A95">
            <w:pPr>
              <w:pStyle w:val="ListParagraph"/>
              <w:numPr>
                <w:ilvl w:val="0"/>
                <w:numId w:val="11"/>
              </w:numPr>
              <w:ind w:left="288" w:hanging="288"/>
              <w:rPr>
                <w:sz w:val="20"/>
                <w:szCs w:val="20"/>
              </w:rPr>
            </w:pPr>
            <w:r w:rsidRPr="00993C84">
              <w:rPr>
                <w:sz w:val="20"/>
                <w:szCs w:val="20"/>
              </w:rPr>
              <w:t>Ludi et al. 2013; Merrey &amp; Gebreselassie 2011</w:t>
            </w:r>
          </w:p>
          <w:p w:rsidR="00C11A95" w:rsidRPr="00993C84" w:rsidRDefault="00C11A95" w:rsidP="00C11A95">
            <w:pPr>
              <w:pStyle w:val="ListParagraph"/>
              <w:numPr>
                <w:ilvl w:val="0"/>
                <w:numId w:val="11"/>
              </w:numPr>
              <w:ind w:left="288" w:hanging="288"/>
              <w:rPr>
                <w:sz w:val="20"/>
                <w:szCs w:val="20"/>
              </w:rPr>
            </w:pPr>
            <w:r w:rsidRPr="00993C84">
              <w:rPr>
                <w:sz w:val="20"/>
                <w:szCs w:val="20"/>
              </w:rPr>
              <w:t>Evidence from past experiences and research summarized in Merrey &amp; Gebreselassie 2011</w:t>
            </w:r>
          </w:p>
          <w:p w:rsidR="00C11A95" w:rsidRDefault="00C11A95" w:rsidP="00C11A95">
            <w:pPr>
              <w:pStyle w:val="ListParagraph"/>
              <w:numPr>
                <w:ilvl w:val="0"/>
                <w:numId w:val="11"/>
              </w:numPr>
              <w:ind w:left="288" w:hanging="288"/>
              <w:rPr>
                <w:sz w:val="20"/>
                <w:szCs w:val="20"/>
              </w:rPr>
            </w:pPr>
            <w:r w:rsidRPr="00993C84">
              <w:rPr>
                <w:sz w:val="20"/>
                <w:szCs w:val="20"/>
              </w:rPr>
              <w:t>Workshop participants</w:t>
            </w:r>
          </w:p>
          <w:p w:rsidR="00A461D2" w:rsidRPr="00993C84" w:rsidRDefault="00A461D2" w:rsidP="00C11A95">
            <w:pPr>
              <w:pStyle w:val="ListParagraph"/>
              <w:numPr>
                <w:ilvl w:val="0"/>
                <w:numId w:val="11"/>
              </w:numPr>
              <w:ind w:left="288" w:hanging="288"/>
              <w:rPr>
                <w:sz w:val="20"/>
                <w:szCs w:val="20"/>
              </w:rPr>
            </w:pPr>
            <w:r>
              <w:rPr>
                <w:sz w:val="20"/>
                <w:szCs w:val="20"/>
              </w:rPr>
              <w:t>Case study evidence f</w:t>
            </w:r>
            <w:r w:rsidR="00AF29FA">
              <w:rPr>
                <w:sz w:val="20"/>
                <w:szCs w:val="20"/>
              </w:rPr>
              <w:t>rom other countries, e.g. from</w:t>
            </w:r>
            <w:r>
              <w:rPr>
                <w:sz w:val="20"/>
                <w:szCs w:val="20"/>
              </w:rPr>
              <w:t xml:space="preserve"> RWM harvesting program</w:t>
            </w:r>
            <w:r w:rsidR="00AF29FA">
              <w:rPr>
                <w:sz w:val="20"/>
                <w:szCs w:val="20"/>
              </w:rPr>
              <w:t>s</w:t>
            </w:r>
            <w:r>
              <w:rPr>
                <w:sz w:val="20"/>
                <w:szCs w:val="20"/>
              </w:rPr>
              <w:t xml:space="preserve"> in Burkina Faso, and refo</w:t>
            </w:r>
            <w:r w:rsidR="00794411">
              <w:rPr>
                <w:sz w:val="20"/>
                <w:szCs w:val="20"/>
              </w:rPr>
              <w:t>restation-SLM in China:</w:t>
            </w:r>
            <w:r w:rsidR="00AA5702">
              <w:rPr>
                <w:sz w:val="20"/>
                <w:szCs w:val="20"/>
              </w:rPr>
              <w:t xml:space="preserve"> </w:t>
            </w:r>
            <w:proofErr w:type="spellStart"/>
            <w:r w:rsidR="00AA5702">
              <w:rPr>
                <w:sz w:val="20"/>
                <w:szCs w:val="20"/>
              </w:rPr>
              <w:t>Kabore-Sawadogo</w:t>
            </w:r>
            <w:proofErr w:type="spellEnd"/>
            <w:r w:rsidR="00AA5702">
              <w:rPr>
                <w:sz w:val="20"/>
                <w:szCs w:val="20"/>
              </w:rPr>
              <w:t xml:space="preserve"> et al. 2012; World Bank 2007</w:t>
            </w:r>
          </w:p>
          <w:p w:rsidR="00C11A95" w:rsidRPr="00993C84" w:rsidRDefault="00C11A95" w:rsidP="00C11A95">
            <w:pPr>
              <w:pStyle w:val="ListParagraph"/>
              <w:numPr>
                <w:ilvl w:val="0"/>
                <w:numId w:val="11"/>
              </w:numPr>
              <w:ind w:left="288" w:hanging="288"/>
              <w:rPr>
                <w:sz w:val="20"/>
                <w:szCs w:val="20"/>
              </w:rPr>
            </w:pPr>
            <w:r w:rsidRPr="00993C84">
              <w:rPr>
                <w:sz w:val="20"/>
                <w:szCs w:val="20"/>
              </w:rPr>
              <w:t>Workshop participants</w:t>
            </w:r>
          </w:p>
          <w:p w:rsidR="00C11A95" w:rsidRPr="00993C84" w:rsidRDefault="00C11A95" w:rsidP="00C11A95">
            <w:pPr>
              <w:pStyle w:val="ListParagraph"/>
              <w:numPr>
                <w:ilvl w:val="0"/>
                <w:numId w:val="11"/>
              </w:numPr>
              <w:ind w:left="288" w:hanging="288"/>
              <w:rPr>
                <w:sz w:val="20"/>
                <w:szCs w:val="20"/>
              </w:rPr>
            </w:pPr>
            <w:r w:rsidRPr="00993C84">
              <w:rPr>
                <w:sz w:val="20"/>
                <w:szCs w:val="20"/>
              </w:rPr>
              <w:t xml:space="preserve">Evidence from past experiences and research in Merrey &amp; </w:t>
            </w:r>
            <w:proofErr w:type="spellStart"/>
            <w:r w:rsidRPr="00993C84">
              <w:rPr>
                <w:sz w:val="20"/>
                <w:szCs w:val="20"/>
              </w:rPr>
              <w:t>Gebreselassie</w:t>
            </w:r>
            <w:proofErr w:type="spellEnd"/>
            <w:r w:rsidRPr="00993C84">
              <w:rPr>
                <w:sz w:val="20"/>
                <w:szCs w:val="20"/>
              </w:rPr>
              <w:t xml:space="preserve"> 2011</w:t>
            </w:r>
            <w:r w:rsidR="00C4120A">
              <w:rPr>
                <w:sz w:val="20"/>
                <w:szCs w:val="20"/>
              </w:rPr>
              <w:t xml:space="preserve">; </w:t>
            </w:r>
            <w:proofErr w:type="spellStart"/>
            <w:r w:rsidR="00C4120A">
              <w:rPr>
                <w:sz w:val="20"/>
                <w:szCs w:val="20"/>
              </w:rPr>
              <w:t>Farnworth</w:t>
            </w:r>
            <w:proofErr w:type="spellEnd"/>
            <w:r w:rsidR="00C4120A">
              <w:rPr>
                <w:sz w:val="20"/>
                <w:szCs w:val="20"/>
              </w:rPr>
              <w:t xml:space="preserve"> 2013</w:t>
            </w:r>
            <w:r w:rsidR="00AA5702">
              <w:rPr>
                <w:sz w:val="20"/>
                <w:szCs w:val="20"/>
              </w:rPr>
              <w:t xml:space="preserve"> [report to NBDC]</w:t>
            </w:r>
          </w:p>
        </w:tc>
        <w:tc>
          <w:tcPr>
            <w:tcW w:w="1998" w:type="dxa"/>
          </w:tcPr>
          <w:p w:rsidR="005828A4" w:rsidRPr="00AE0458" w:rsidRDefault="005828A4" w:rsidP="00AE0458">
            <w:pPr>
              <w:pStyle w:val="ListParagraph"/>
              <w:numPr>
                <w:ilvl w:val="0"/>
                <w:numId w:val="4"/>
              </w:numPr>
              <w:ind w:left="144" w:hanging="144"/>
              <w:rPr>
                <w:sz w:val="20"/>
                <w:szCs w:val="20"/>
              </w:rPr>
            </w:pPr>
            <w:r w:rsidRPr="00AE0458">
              <w:rPr>
                <w:sz w:val="20"/>
                <w:szCs w:val="20"/>
              </w:rPr>
              <w:t>Continue documenting and analyzing community and local watershed priorities and interests</w:t>
            </w:r>
          </w:p>
          <w:p w:rsidR="00662A7C" w:rsidRPr="00AE0458" w:rsidRDefault="005828A4" w:rsidP="00AE0458">
            <w:pPr>
              <w:pStyle w:val="ListParagraph"/>
              <w:numPr>
                <w:ilvl w:val="0"/>
                <w:numId w:val="4"/>
              </w:numPr>
              <w:ind w:left="144" w:hanging="144"/>
              <w:rPr>
                <w:sz w:val="20"/>
                <w:szCs w:val="20"/>
              </w:rPr>
            </w:pPr>
            <w:r w:rsidRPr="00AE0458">
              <w:rPr>
                <w:sz w:val="20"/>
                <w:szCs w:val="20"/>
              </w:rPr>
              <w:t xml:space="preserve">Develop guidelines as part of overall </w:t>
            </w:r>
            <w:r w:rsidR="00463CD9">
              <w:rPr>
                <w:sz w:val="20"/>
                <w:szCs w:val="20"/>
              </w:rPr>
              <w:t xml:space="preserve">collaborative </w:t>
            </w:r>
            <w:r w:rsidRPr="00AE0458">
              <w:rPr>
                <w:sz w:val="20"/>
                <w:szCs w:val="20"/>
              </w:rPr>
              <w:t>program proposal mentioned above</w:t>
            </w:r>
            <w:ins w:id="64" w:author="Langan, Simon (IWMI)" w:date="2013-03-13T23:03:00Z">
              <w:r w:rsidR="00D33501">
                <w:rPr>
                  <w:sz w:val="20"/>
                  <w:szCs w:val="20"/>
                </w:rPr>
                <w:t xml:space="preserve"> and feed into SLM?</w:t>
              </w:r>
            </w:ins>
          </w:p>
          <w:p w:rsidR="005828A4" w:rsidRPr="00AE0458" w:rsidRDefault="005828A4" w:rsidP="00AE0458">
            <w:pPr>
              <w:pStyle w:val="ListParagraph"/>
              <w:numPr>
                <w:ilvl w:val="0"/>
                <w:numId w:val="4"/>
              </w:numPr>
              <w:ind w:left="144" w:hanging="144"/>
              <w:rPr>
                <w:sz w:val="20"/>
                <w:szCs w:val="20"/>
              </w:rPr>
            </w:pPr>
            <w:r w:rsidRPr="00AE0458">
              <w:rPr>
                <w:sz w:val="20"/>
                <w:szCs w:val="20"/>
              </w:rPr>
              <w:t>Develop a clear strategy for a gender-equitable program</w:t>
            </w:r>
          </w:p>
          <w:p w:rsidR="005828A4" w:rsidRPr="00AE0458" w:rsidRDefault="005828A4" w:rsidP="00AE0458">
            <w:pPr>
              <w:pStyle w:val="ListParagraph"/>
              <w:numPr>
                <w:ilvl w:val="0"/>
                <w:numId w:val="4"/>
              </w:numPr>
              <w:ind w:left="144" w:hanging="144"/>
              <w:rPr>
                <w:sz w:val="20"/>
                <w:szCs w:val="20"/>
              </w:rPr>
            </w:pPr>
            <w:r w:rsidRPr="00AE0458">
              <w:rPr>
                <w:sz w:val="20"/>
                <w:szCs w:val="20"/>
              </w:rPr>
              <w:t xml:space="preserve">Consultations with </w:t>
            </w:r>
            <w:proofErr w:type="spellStart"/>
            <w:r w:rsidRPr="00AE0458">
              <w:rPr>
                <w:sz w:val="20"/>
                <w:szCs w:val="20"/>
              </w:rPr>
              <w:t>kebele</w:t>
            </w:r>
            <w:proofErr w:type="spellEnd"/>
            <w:r w:rsidRPr="00AE0458">
              <w:rPr>
                <w:sz w:val="20"/>
                <w:szCs w:val="20"/>
              </w:rPr>
              <w:t xml:space="preserve"> and </w:t>
            </w:r>
            <w:proofErr w:type="spellStart"/>
            <w:r w:rsidRPr="00AE0458">
              <w:rPr>
                <w:sz w:val="20"/>
                <w:szCs w:val="20"/>
              </w:rPr>
              <w:t>worda</w:t>
            </w:r>
            <w:proofErr w:type="spellEnd"/>
            <w:r w:rsidRPr="00AE0458">
              <w:rPr>
                <w:sz w:val="20"/>
                <w:szCs w:val="20"/>
              </w:rPr>
              <w:t xml:space="preserve"> level colleagues, and with NGOs/ CBOs having experience in this area on how this could be achieved</w:t>
            </w:r>
          </w:p>
        </w:tc>
      </w:tr>
      <w:tr w:rsidR="006244FA" w:rsidTr="005828A4">
        <w:tc>
          <w:tcPr>
            <w:tcW w:w="558" w:type="dxa"/>
          </w:tcPr>
          <w:p w:rsidR="00662A7C" w:rsidRPr="001116B6" w:rsidRDefault="00662A7C" w:rsidP="001F0F9E">
            <w:pPr>
              <w:pStyle w:val="ListParagraph"/>
              <w:numPr>
                <w:ilvl w:val="0"/>
                <w:numId w:val="1"/>
              </w:numPr>
              <w:ind w:left="72" w:hanging="144"/>
              <w:rPr>
                <w:sz w:val="20"/>
                <w:szCs w:val="20"/>
              </w:rPr>
            </w:pPr>
          </w:p>
        </w:tc>
        <w:tc>
          <w:tcPr>
            <w:tcW w:w="2520" w:type="dxa"/>
          </w:tcPr>
          <w:p w:rsidR="00662A7C" w:rsidRPr="00993C84" w:rsidRDefault="00BF1CFD" w:rsidP="00AD0B22">
            <w:pPr>
              <w:rPr>
                <w:sz w:val="20"/>
                <w:szCs w:val="20"/>
              </w:rPr>
            </w:pPr>
            <w:r w:rsidRPr="00993C84">
              <w:rPr>
                <w:sz w:val="20"/>
                <w:szCs w:val="20"/>
              </w:rPr>
              <w:t xml:space="preserve">A process that </w:t>
            </w:r>
            <w:r w:rsidR="00727FA3">
              <w:rPr>
                <w:sz w:val="20"/>
                <w:szCs w:val="20"/>
              </w:rPr>
              <w:t>integrates local knowledge and</w:t>
            </w:r>
            <w:r w:rsidRPr="00993C84">
              <w:rPr>
                <w:sz w:val="20"/>
                <w:szCs w:val="20"/>
              </w:rPr>
              <w:t xml:space="preserve"> innovation processes with </w:t>
            </w:r>
            <w:r w:rsidR="00AD0B22">
              <w:rPr>
                <w:sz w:val="20"/>
                <w:szCs w:val="20"/>
              </w:rPr>
              <w:t xml:space="preserve">other </w:t>
            </w:r>
            <w:r w:rsidRPr="00993C84">
              <w:rPr>
                <w:sz w:val="20"/>
                <w:szCs w:val="20"/>
              </w:rPr>
              <w:t xml:space="preserve">Ethiopian </w:t>
            </w:r>
            <w:r w:rsidR="00727FA3">
              <w:rPr>
                <w:sz w:val="20"/>
                <w:szCs w:val="20"/>
              </w:rPr>
              <w:t>and</w:t>
            </w:r>
            <w:r w:rsidRPr="00993C84">
              <w:rPr>
                <w:sz w:val="20"/>
                <w:szCs w:val="20"/>
              </w:rPr>
              <w:t xml:space="preserve"> international knowledge an</w:t>
            </w:r>
            <w:r w:rsidR="00993C84">
              <w:rPr>
                <w:sz w:val="20"/>
                <w:szCs w:val="20"/>
              </w:rPr>
              <w:t>d</w:t>
            </w:r>
            <w:r w:rsidRPr="00993C84">
              <w:rPr>
                <w:sz w:val="20"/>
                <w:szCs w:val="20"/>
              </w:rPr>
              <w:t xml:space="preserve"> experience, and </w:t>
            </w:r>
            <w:r w:rsidRPr="00AD0B22">
              <w:rPr>
                <w:sz w:val="20"/>
                <w:szCs w:val="20"/>
              </w:rPr>
              <w:t>encourages innovation</w:t>
            </w:r>
            <w:r w:rsidRPr="00993C84">
              <w:rPr>
                <w:sz w:val="20"/>
                <w:szCs w:val="20"/>
              </w:rPr>
              <w:t xml:space="preserve">, is more likely to lead to sustainable outcomes than either local practices by themselves or </w:t>
            </w:r>
            <w:r w:rsidR="00993C84">
              <w:rPr>
                <w:sz w:val="20"/>
                <w:szCs w:val="20"/>
              </w:rPr>
              <w:t>only promot</w:t>
            </w:r>
            <w:r w:rsidRPr="00993C84">
              <w:rPr>
                <w:sz w:val="20"/>
                <w:szCs w:val="20"/>
              </w:rPr>
              <w:t xml:space="preserve">ing </w:t>
            </w:r>
            <w:r w:rsidR="00AD0B22">
              <w:rPr>
                <w:sz w:val="20"/>
                <w:szCs w:val="20"/>
              </w:rPr>
              <w:t xml:space="preserve">“scientific” </w:t>
            </w:r>
            <w:r w:rsidRPr="00993C84">
              <w:rPr>
                <w:sz w:val="20"/>
                <w:szCs w:val="20"/>
              </w:rPr>
              <w:t>technologies</w:t>
            </w:r>
            <w:r w:rsidR="00993C84">
              <w:rPr>
                <w:sz w:val="20"/>
                <w:szCs w:val="20"/>
              </w:rPr>
              <w:t xml:space="preserve"> from outside the community</w:t>
            </w:r>
          </w:p>
        </w:tc>
        <w:tc>
          <w:tcPr>
            <w:tcW w:w="4770" w:type="dxa"/>
          </w:tcPr>
          <w:p w:rsidR="00804DF1" w:rsidRPr="00804DF1" w:rsidRDefault="00993C84" w:rsidP="00804DF1">
            <w:pPr>
              <w:rPr>
                <w:sz w:val="20"/>
                <w:szCs w:val="20"/>
              </w:rPr>
            </w:pPr>
            <w:r w:rsidRPr="00804DF1">
              <w:rPr>
                <w:sz w:val="20"/>
                <w:szCs w:val="20"/>
              </w:rPr>
              <w:t xml:space="preserve">Workshop participants strongly supported this message but were not comfortable with </w:t>
            </w:r>
            <w:r w:rsidR="00AD0B22" w:rsidRPr="00804DF1">
              <w:rPr>
                <w:sz w:val="20"/>
                <w:szCs w:val="20"/>
              </w:rPr>
              <w:t xml:space="preserve">the earlier formulation </w:t>
            </w:r>
            <w:r w:rsidRPr="00804DF1">
              <w:rPr>
                <w:sz w:val="20"/>
                <w:szCs w:val="20"/>
              </w:rPr>
              <w:t>distin</w:t>
            </w:r>
            <w:r w:rsidR="00AD0B22" w:rsidRPr="00804DF1">
              <w:rPr>
                <w:sz w:val="20"/>
                <w:szCs w:val="20"/>
              </w:rPr>
              <w:t>guishing</w:t>
            </w:r>
            <w:r w:rsidRPr="00804DF1">
              <w:rPr>
                <w:sz w:val="20"/>
                <w:szCs w:val="20"/>
              </w:rPr>
              <w:t xml:space="preserve"> between “local” and “scientific” knowledge</w:t>
            </w:r>
          </w:p>
          <w:p w:rsidR="00804DF1" w:rsidRPr="00804DF1" w:rsidRDefault="00804DF1" w:rsidP="00804DF1">
            <w:pPr>
              <w:pStyle w:val="ListParagraph"/>
              <w:numPr>
                <w:ilvl w:val="0"/>
                <w:numId w:val="12"/>
              </w:numPr>
              <w:ind w:left="288" w:hanging="288"/>
              <w:rPr>
                <w:sz w:val="20"/>
                <w:szCs w:val="20"/>
              </w:rPr>
            </w:pPr>
            <w:r>
              <w:rPr>
                <w:sz w:val="20"/>
                <w:szCs w:val="20"/>
              </w:rPr>
              <w:t>N</w:t>
            </w:r>
            <w:r w:rsidRPr="00804DF1">
              <w:rPr>
                <w:sz w:val="20"/>
                <w:szCs w:val="20"/>
              </w:rPr>
              <w:t>either local nor “scien</w:t>
            </w:r>
            <w:r w:rsidR="00AA5702">
              <w:rPr>
                <w:sz w:val="20"/>
                <w:szCs w:val="20"/>
              </w:rPr>
              <w:t>ce-based” introduced practices and</w:t>
            </w:r>
            <w:r w:rsidRPr="00804DF1">
              <w:rPr>
                <w:sz w:val="20"/>
                <w:szCs w:val="20"/>
              </w:rPr>
              <w:t xml:space="preserve"> te</w:t>
            </w:r>
            <w:r>
              <w:rPr>
                <w:sz w:val="20"/>
                <w:szCs w:val="20"/>
              </w:rPr>
              <w:t>chnologies alone are sufficient</w:t>
            </w:r>
            <w:r w:rsidRPr="00804DF1">
              <w:rPr>
                <w:sz w:val="20"/>
                <w:szCs w:val="20"/>
              </w:rPr>
              <w:t xml:space="preserve"> </w:t>
            </w:r>
          </w:p>
          <w:p w:rsidR="00804DF1" w:rsidRDefault="00804DF1" w:rsidP="00804DF1">
            <w:pPr>
              <w:pStyle w:val="ListParagraph"/>
              <w:numPr>
                <w:ilvl w:val="0"/>
                <w:numId w:val="12"/>
              </w:numPr>
              <w:ind w:left="288" w:hanging="288"/>
              <w:rPr>
                <w:sz w:val="20"/>
                <w:szCs w:val="20"/>
              </w:rPr>
            </w:pPr>
            <w:r w:rsidRPr="00804DF1">
              <w:rPr>
                <w:sz w:val="20"/>
                <w:szCs w:val="20"/>
              </w:rPr>
              <w:t>Farmers have a wealth of fine-tuned detailed knowledge of their local agro-ecology and have continued to adapt RWM practices over time; some of these have been shown to be very effective</w:t>
            </w:r>
          </w:p>
          <w:p w:rsidR="00804DF1" w:rsidRDefault="00804DF1" w:rsidP="00804DF1">
            <w:pPr>
              <w:pStyle w:val="ListParagraph"/>
              <w:numPr>
                <w:ilvl w:val="0"/>
                <w:numId w:val="12"/>
              </w:numPr>
              <w:ind w:left="288" w:hanging="288"/>
              <w:rPr>
                <w:sz w:val="20"/>
                <w:szCs w:val="20"/>
              </w:rPr>
            </w:pPr>
            <w:r w:rsidRPr="00804DF1">
              <w:rPr>
                <w:sz w:val="20"/>
                <w:szCs w:val="20"/>
              </w:rPr>
              <w:t xml:space="preserve">Some technologies from research </w:t>
            </w:r>
            <w:r>
              <w:rPr>
                <w:sz w:val="20"/>
                <w:szCs w:val="20"/>
              </w:rPr>
              <w:t>and</w:t>
            </w:r>
            <w:r w:rsidRPr="00804DF1">
              <w:rPr>
                <w:sz w:val="20"/>
                <w:szCs w:val="20"/>
              </w:rPr>
              <w:t xml:space="preserve"> other places </w:t>
            </w:r>
            <w:r>
              <w:rPr>
                <w:sz w:val="20"/>
                <w:szCs w:val="20"/>
              </w:rPr>
              <w:t>are</w:t>
            </w:r>
            <w:r w:rsidRPr="00804DF1">
              <w:rPr>
                <w:sz w:val="20"/>
                <w:szCs w:val="20"/>
              </w:rPr>
              <w:t xml:space="preserve"> effective </w:t>
            </w:r>
            <w:r>
              <w:rPr>
                <w:sz w:val="20"/>
                <w:szCs w:val="20"/>
              </w:rPr>
              <w:t>when</w:t>
            </w:r>
            <w:r w:rsidRPr="00804DF1">
              <w:rPr>
                <w:sz w:val="20"/>
                <w:szCs w:val="20"/>
              </w:rPr>
              <w:t xml:space="preserve"> introduced appropriately, but others have been shown to have negative outcomes</w:t>
            </w:r>
          </w:p>
          <w:p w:rsidR="00E94BE2" w:rsidRDefault="00E94BE2" w:rsidP="00804DF1">
            <w:pPr>
              <w:pStyle w:val="ListParagraph"/>
              <w:numPr>
                <w:ilvl w:val="0"/>
                <w:numId w:val="12"/>
              </w:numPr>
              <w:ind w:left="288" w:hanging="288"/>
              <w:rPr>
                <w:sz w:val="20"/>
                <w:szCs w:val="20"/>
              </w:rPr>
            </w:pPr>
            <w:r>
              <w:rPr>
                <w:sz w:val="20"/>
                <w:szCs w:val="20"/>
              </w:rPr>
              <w:t xml:space="preserve">Supporting local </w:t>
            </w:r>
            <w:commentRangeStart w:id="65"/>
            <w:r>
              <w:rPr>
                <w:sz w:val="20"/>
                <w:szCs w:val="20"/>
              </w:rPr>
              <w:t>innovation</w:t>
            </w:r>
            <w:commentRangeEnd w:id="65"/>
            <w:r w:rsidR="00D33501">
              <w:rPr>
                <w:rStyle w:val="CommentReference"/>
              </w:rPr>
              <w:commentReference w:id="65"/>
            </w:r>
            <w:r>
              <w:rPr>
                <w:sz w:val="20"/>
                <w:szCs w:val="20"/>
              </w:rPr>
              <w:t xml:space="preserve"> processes for RWM can lead to very positive and sustainable outcomes</w:t>
            </w:r>
          </w:p>
          <w:p w:rsidR="00804DF1" w:rsidRDefault="00E94BE2" w:rsidP="00804DF1">
            <w:pPr>
              <w:pStyle w:val="ListParagraph"/>
              <w:numPr>
                <w:ilvl w:val="0"/>
                <w:numId w:val="12"/>
              </w:numPr>
              <w:ind w:left="288" w:hanging="288"/>
              <w:rPr>
                <w:sz w:val="20"/>
                <w:szCs w:val="20"/>
              </w:rPr>
            </w:pPr>
            <w:r>
              <w:rPr>
                <w:sz w:val="20"/>
                <w:szCs w:val="20"/>
              </w:rPr>
              <w:t>Nevertheless, f</w:t>
            </w:r>
            <w:r w:rsidR="00804DF1">
              <w:rPr>
                <w:sz w:val="20"/>
                <w:szCs w:val="20"/>
              </w:rPr>
              <w:t xml:space="preserve">armers often struggle to adapt to rapidly changing conditions and need alternative tested options </w:t>
            </w:r>
          </w:p>
          <w:p w:rsidR="00727FA3" w:rsidRDefault="001116B6" w:rsidP="00727FA3">
            <w:pPr>
              <w:pStyle w:val="ListParagraph"/>
              <w:numPr>
                <w:ilvl w:val="0"/>
                <w:numId w:val="12"/>
              </w:numPr>
              <w:ind w:left="288" w:hanging="288"/>
              <w:rPr>
                <w:sz w:val="20"/>
                <w:szCs w:val="20"/>
              </w:rPr>
            </w:pPr>
            <w:r w:rsidRPr="00993C84">
              <w:rPr>
                <w:sz w:val="20"/>
                <w:szCs w:val="20"/>
              </w:rPr>
              <w:t>It is time to move away from blueprints, quotas from above—these have proven to be counter-productive; instead, modify quotas to be outcome-based, tailored to local needs as ident</w:t>
            </w:r>
            <w:r w:rsidR="00727FA3">
              <w:rPr>
                <w:sz w:val="20"/>
                <w:szCs w:val="20"/>
              </w:rPr>
              <w:t>ified jointly by the community and</w:t>
            </w:r>
            <w:r w:rsidR="00547AB3">
              <w:rPr>
                <w:sz w:val="20"/>
                <w:szCs w:val="20"/>
              </w:rPr>
              <w:t xml:space="preserve"> extension workers</w:t>
            </w:r>
          </w:p>
          <w:p w:rsidR="00662A7C" w:rsidRDefault="00727FA3" w:rsidP="00727FA3">
            <w:pPr>
              <w:pStyle w:val="ListParagraph"/>
              <w:numPr>
                <w:ilvl w:val="0"/>
                <w:numId w:val="12"/>
              </w:numPr>
              <w:ind w:left="288" w:hanging="288"/>
              <w:rPr>
                <w:sz w:val="20"/>
                <w:szCs w:val="20"/>
              </w:rPr>
            </w:pPr>
            <w:r w:rsidRPr="00804DF1">
              <w:rPr>
                <w:sz w:val="20"/>
                <w:szCs w:val="20"/>
              </w:rPr>
              <w:t>The approach should be pragmatic and needs-based, adapting interventions to local conditions and priorities</w:t>
            </w:r>
            <w:r w:rsidR="00547AB3">
              <w:rPr>
                <w:sz w:val="20"/>
                <w:szCs w:val="20"/>
              </w:rPr>
              <w:t>.</w:t>
            </w:r>
            <w:r w:rsidRPr="00804DF1">
              <w:rPr>
                <w:sz w:val="20"/>
                <w:szCs w:val="20"/>
              </w:rPr>
              <w:t xml:space="preserve"> </w:t>
            </w:r>
            <w:r w:rsidR="001116B6" w:rsidRPr="00804DF1">
              <w:rPr>
                <w:sz w:val="20"/>
                <w:szCs w:val="20"/>
              </w:rPr>
              <w:t>Ethiopian watershed management programs have been moving from a physical conservation focus to income-</w:t>
            </w:r>
            <w:r w:rsidRPr="00804DF1">
              <w:rPr>
                <w:sz w:val="20"/>
                <w:szCs w:val="20"/>
              </w:rPr>
              <w:t>generating activities and</w:t>
            </w:r>
            <w:r w:rsidR="001116B6" w:rsidRPr="00804DF1">
              <w:rPr>
                <w:sz w:val="20"/>
                <w:szCs w:val="20"/>
              </w:rPr>
              <w:t xml:space="preserve"> improved upstream-downstream community interactions, which has improved</w:t>
            </w:r>
            <w:r w:rsidRPr="00804DF1">
              <w:rPr>
                <w:sz w:val="20"/>
                <w:szCs w:val="20"/>
              </w:rPr>
              <w:t xml:space="preserve"> results</w:t>
            </w:r>
          </w:p>
          <w:p w:rsidR="00804DF1" w:rsidRPr="00804DF1" w:rsidRDefault="00804DF1" w:rsidP="00727FA3">
            <w:pPr>
              <w:pStyle w:val="ListParagraph"/>
              <w:numPr>
                <w:ilvl w:val="0"/>
                <w:numId w:val="12"/>
              </w:numPr>
              <w:ind w:left="288" w:hanging="288"/>
              <w:rPr>
                <w:sz w:val="20"/>
                <w:szCs w:val="20"/>
              </w:rPr>
            </w:pPr>
            <w:r w:rsidRPr="00804DF1">
              <w:rPr>
                <w:sz w:val="20"/>
                <w:szCs w:val="20"/>
              </w:rPr>
              <w:t xml:space="preserve">Better validation of outcomes through good multi-disciplinary scientific research is needed </w:t>
            </w:r>
            <w:r w:rsidR="00547AB3">
              <w:rPr>
                <w:sz w:val="20"/>
                <w:szCs w:val="20"/>
              </w:rPr>
              <w:t>for both currently recommended and</w:t>
            </w:r>
            <w:r w:rsidRPr="00804DF1">
              <w:rPr>
                <w:sz w:val="20"/>
                <w:szCs w:val="20"/>
              </w:rPr>
              <w:t xml:space="preserve"> traditional RWM practices </w:t>
            </w:r>
            <w:r w:rsidRPr="00804DF1">
              <w:rPr>
                <w:i/>
                <w:sz w:val="20"/>
                <w:szCs w:val="20"/>
              </w:rPr>
              <w:t>in a landscape perspective</w:t>
            </w:r>
          </w:p>
          <w:p w:rsidR="00727FA3" w:rsidRDefault="00727FA3" w:rsidP="00804DF1">
            <w:pPr>
              <w:pStyle w:val="ListParagraph"/>
              <w:numPr>
                <w:ilvl w:val="0"/>
                <w:numId w:val="12"/>
              </w:numPr>
              <w:ind w:left="288" w:hanging="288"/>
              <w:rPr>
                <w:sz w:val="20"/>
                <w:szCs w:val="20"/>
              </w:rPr>
            </w:pPr>
            <w:r>
              <w:rPr>
                <w:sz w:val="20"/>
                <w:szCs w:val="20"/>
              </w:rPr>
              <w:lastRenderedPageBreak/>
              <w:t>Benefits of improved RWM are not limited to production impacts; there are often benefits to the larger ecologica</w:t>
            </w:r>
            <w:r w:rsidR="00804DF1">
              <w:rPr>
                <w:sz w:val="20"/>
                <w:szCs w:val="20"/>
              </w:rPr>
              <w:t>l system not easily quantified</w:t>
            </w:r>
          </w:p>
          <w:p w:rsidR="00804DF1" w:rsidRPr="00993C84" w:rsidRDefault="00804DF1" w:rsidP="00804DF1">
            <w:pPr>
              <w:pStyle w:val="ListParagraph"/>
              <w:numPr>
                <w:ilvl w:val="0"/>
                <w:numId w:val="12"/>
              </w:numPr>
              <w:ind w:left="288" w:hanging="288"/>
              <w:rPr>
                <w:sz w:val="20"/>
                <w:szCs w:val="20"/>
              </w:rPr>
            </w:pPr>
            <w:r w:rsidRPr="00804DF1">
              <w:rPr>
                <w:sz w:val="20"/>
                <w:szCs w:val="20"/>
              </w:rPr>
              <w:t xml:space="preserve">Integration of multiple sources of knowledge </w:t>
            </w:r>
            <w:r>
              <w:rPr>
                <w:sz w:val="20"/>
                <w:szCs w:val="20"/>
              </w:rPr>
              <w:t>and</w:t>
            </w:r>
            <w:r w:rsidRPr="00804DF1">
              <w:rPr>
                <w:sz w:val="20"/>
                <w:szCs w:val="20"/>
              </w:rPr>
              <w:t xml:space="preserve"> partnerships are included in the proposed Agricultural Extension Strategy but co</w:t>
            </w:r>
            <w:r>
              <w:rPr>
                <w:sz w:val="20"/>
                <w:szCs w:val="20"/>
              </w:rPr>
              <w:t>uld be more clearly articulated</w:t>
            </w:r>
          </w:p>
        </w:tc>
        <w:tc>
          <w:tcPr>
            <w:tcW w:w="3330" w:type="dxa"/>
          </w:tcPr>
          <w:p w:rsidR="00804DF1" w:rsidRDefault="00804DF1" w:rsidP="00804DF1">
            <w:pPr>
              <w:rPr>
                <w:sz w:val="20"/>
                <w:szCs w:val="20"/>
              </w:rPr>
            </w:pPr>
          </w:p>
          <w:p w:rsidR="00804DF1" w:rsidRDefault="00AA5702" w:rsidP="00804DF1">
            <w:pPr>
              <w:pStyle w:val="ListParagraph"/>
              <w:numPr>
                <w:ilvl w:val="0"/>
                <w:numId w:val="14"/>
              </w:numPr>
              <w:rPr>
                <w:sz w:val="20"/>
                <w:szCs w:val="20"/>
              </w:rPr>
            </w:pPr>
            <w:r>
              <w:rPr>
                <w:sz w:val="20"/>
                <w:szCs w:val="20"/>
              </w:rPr>
              <w:t>NBDC and</w:t>
            </w:r>
            <w:r w:rsidR="00804DF1" w:rsidRPr="00804DF1">
              <w:rPr>
                <w:sz w:val="20"/>
                <w:szCs w:val="20"/>
              </w:rPr>
              <w:t xml:space="preserve"> other research, e.g. </w:t>
            </w:r>
            <w:r w:rsidR="00804DF1">
              <w:rPr>
                <w:sz w:val="20"/>
                <w:szCs w:val="20"/>
              </w:rPr>
              <w:t xml:space="preserve">Merrey &amp; </w:t>
            </w:r>
            <w:proofErr w:type="spellStart"/>
            <w:r w:rsidR="00804DF1">
              <w:rPr>
                <w:sz w:val="20"/>
                <w:szCs w:val="20"/>
              </w:rPr>
              <w:t>Gebreselassie</w:t>
            </w:r>
            <w:proofErr w:type="spellEnd"/>
            <w:r w:rsidR="00804DF1">
              <w:rPr>
                <w:sz w:val="20"/>
                <w:szCs w:val="20"/>
              </w:rPr>
              <w:t xml:space="preserve"> 2011</w:t>
            </w:r>
            <w:r w:rsidR="00CC50E3">
              <w:rPr>
                <w:sz w:val="20"/>
                <w:szCs w:val="20"/>
              </w:rPr>
              <w:t xml:space="preserve">; </w:t>
            </w:r>
            <w:proofErr w:type="spellStart"/>
            <w:r w:rsidR="00CC50E3">
              <w:rPr>
                <w:sz w:val="20"/>
                <w:szCs w:val="20"/>
              </w:rPr>
              <w:t>Critchley</w:t>
            </w:r>
            <w:proofErr w:type="spellEnd"/>
            <w:r w:rsidR="00CC50E3">
              <w:rPr>
                <w:sz w:val="20"/>
                <w:szCs w:val="20"/>
              </w:rPr>
              <w:t xml:space="preserve"> &amp; </w:t>
            </w:r>
            <w:proofErr w:type="spellStart"/>
            <w:r w:rsidR="00CC50E3">
              <w:rPr>
                <w:sz w:val="20"/>
                <w:szCs w:val="20"/>
              </w:rPr>
              <w:t>Gowing</w:t>
            </w:r>
            <w:proofErr w:type="spellEnd"/>
            <w:r w:rsidR="00CC50E3">
              <w:rPr>
                <w:sz w:val="20"/>
                <w:szCs w:val="20"/>
              </w:rPr>
              <w:t>, eds. 2012</w:t>
            </w:r>
          </w:p>
          <w:p w:rsidR="00804DF1" w:rsidRPr="00804DF1" w:rsidRDefault="00CC50E3" w:rsidP="00804DF1">
            <w:pPr>
              <w:pStyle w:val="ListParagraph"/>
              <w:numPr>
                <w:ilvl w:val="0"/>
                <w:numId w:val="14"/>
              </w:numPr>
              <w:rPr>
                <w:sz w:val="20"/>
                <w:szCs w:val="20"/>
              </w:rPr>
            </w:pPr>
            <w:commentRangeStart w:id="66"/>
            <w:r>
              <w:rPr>
                <w:sz w:val="20"/>
                <w:szCs w:val="20"/>
              </w:rPr>
              <w:t>Strong evidence from NBDC and</w:t>
            </w:r>
            <w:r w:rsidR="00804DF1" w:rsidRPr="00804DF1">
              <w:rPr>
                <w:sz w:val="20"/>
                <w:szCs w:val="20"/>
              </w:rPr>
              <w:t xml:space="preserve"> other research, e.g. </w:t>
            </w:r>
            <w:proofErr w:type="spellStart"/>
            <w:r w:rsidR="009D32AE">
              <w:rPr>
                <w:sz w:val="20"/>
                <w:szCs w:val="20"/>
              </w:rPr>
              <w:t>Magersa</w:t>
            </w:r>
            <w:proofErr w:type="spellEnd"/>
            <w:r w:rsidR="009D32AE">
              <w:rPr>
                <w:sz w:val="20"/>
                <w:szCs w:val="20"/>
              </w:rPr>
              <w:t xml:space="preserve"> 2011 [</w:t>
            </w:r>
            <w:r w:rsidR="00804DF1" w:rsidRPr="00804DF1">
              <w:rPr>
                <w:sz w:val="20"/>
                <w:szCs w:val="20"/>
              </w:rPr>
              <w:t>NBDC Masters research</w:t>
            </w:r>
            <w:r w:rsidR="009D32AE">
              <w:rPr>
                <w:sz w:val="20"/>
                <w:szCs w:val="20"/>
              </w:rPr>
              <w:t>]</w:t>
            </w:r>
            <w:r>
              <w:rPr>
                <w:sz w:val="20"/>
                <w:szCs w:val="20"/>
              </w:rPr>
              <w:t xml:space="preserve">; </w:t>
            </w:r>
            <w:proofErr w:type="spellStart"/>
            <w:r>
              <w:rPr>
                <w:sz w:val="20"/>
                <w:szCs w:val="20"/>
              </w:rPr>
              <w:t>Critchley</w:t>
            </w:r>
            <w:proofErr w:type="spellEnd"/>
            <w:r>
              <w:rPr>
                <w:sz w:val="20"/>
                <w:szCs w:val="20"/>
              </w:rPr>
              <w:t xml:space="preserve"> &amp; </w:t>
            </w:r>
            <w:proofErr w:type="spellStart"/>
            <w:r>
              <w:rPr>
                <w:sz w:val="20"/>
                <w:szCs w:val="20"/>
              </w:rPr>
              <w:t>Gowing</w:t>
            </w:r>
            <w:proofErr w:type="spellEnd"/>
            <w:r>
              <w:rPr>
                <w:sz w:val="20"/>
                <w:szCs w:val="20"/>
              </w:rPr>
              <w:t>, eds. 2012</w:t>
            </w:r>
            <w:commentRangeEnd w:id="66"/>
            <w:r w:rsidR="00997EBA">
              <w:rPr>
                <w:rStyle w:val="CommentReference"/>
              </w:rPr>
              <w:commentReference w:id="66"/>
            </w:r>
          </w:p>
          <w:p w:rsidR="00E94BE2" w:rsidRDefault="00804DF1" w:rsidP="00E94BE2">
            <w:pPr>
              <w:pStyle w:val="ListParagraph"/>
              <w:numPr>
                <w:ilvl w:val="0"/>
                <w:numId w:val="14"/>
              </w:numPr>
              <w:rPr>
                <w:sz w:val="20"/>
                <w:szCs w:val="20"/>
              </w:rPr>
            </w:pPr>
            <w:r w:rsidRPr="00804DF1">
              <w:rPr>
                <w:sz w:val="20"/>
                <w:szCs w:val="20"/>
              </w:rPr>
              <w:t>NBDC Masters research</w:t>
            </w:r>
            <w:r w:rsidR="009F3267">
              <w:rPr>
                <w:sz w:val="20"/>
                <w:szCs w:val="20"/>
              </w:rPr>
              <w:t xml:space="preserve"> [</w:t>
            </w:r>
            <w:r w:rsidR="009F3267" w:rsidRPr="009F3267">
              <w:rPr>
                <w:sz w:val="20"/>
                <w:szCs w:val="20"/>
                <w:highlight w:val="yellow"/>
              </w:rPr>
              <w:t xml:space="preserve">I SAW A REFERENCE ON WEB BUT </w:t>
            </w:r>
            <w:r w:rsidR="009F3267">
              <w:rPr>
                <w:sz w:val="20"/>
                <w:szCs w:val="20"/>
                <w:highlight w:val="yellow"/>
              </w:rPr>
              <w:t xml:space="preserve">NOW </w:t>
            </w:r>
            <w:r w:rsidR="009F3267" w:rsidRPr="009F3267">
              <w:rPr>
                <w:sz w:val="20"/>
                <w:szCs w:val="20"/>
                <w:highlight w:val="yellow"/>
              </w:rPr>
              <w:t>CANNOT LOCATE IT</w:t>
            </w:r>
            <w:r w:rsidR="009F3267">
              <w:rPr>
                <w:sz w:val="20"/>
                <w:szCs w:val="20"/>
              </w:rPr>
              <w:t>]; examples in Merrey &amp; Gebreselassie 2011</w:t>
            </w:r>
          </w:p>
          <w:p w:rsidR="00E94BE2" w:rsidRPr="00E94BE2" w:rsidRDefault="00E94BE2" w:rsidP="00E94BE2">
            <w:pPr>
              <w:pStyle w:val="ListParagraph"/>
              <w:numPr>
                <w:ilvl w:val="0"/>
                <w:numId w:val="14"/>
              </w:numPr>
              <w:rPr>
                <w:sz w:val="20"/>
                <w:szCs w:val="20"/>
              </w:rPr>
            </w:pPr>
            <w:commentRangeStart w:id="67"/>
            <w:r>
              <w:rPr>
                <w:rFonts w:eastAsia="Optima" w:cs="Optima"/>
                <w:sz w:val="20"/>
                <w:szCs w:val="20"/>
              </w:rPr>
              <w:t xml:space="preserve">E.g. </w:t>
            </w:r>
            <w:proofErr w:type="spellStart"/>
            <w:r w:rsidRPr="00E94BE2">
              <w:rPr>
                <w:rFonts w:eastAsia="Optima" w:cs="Optima"/>
                <w:sz w:val="20"/>
                <w:szCs w:val="20"/>
              </w:rPr>
              <w:t>Jonfa</w:t>
            </w:r>
            <w:proofErr w:type="spellEnd"/>
            <w:r w:rsidRPr="00E94BE2">
              <w:rPr>
                <w:rFonts w:eastAsia="Optima" w:cs="Optima"/>
                <w:sz w:val="20"/>
                <w:szCs w:val="20"/>
              </w:rPr>
              <w:t xml:space="preserve"> &amp; Waters-Bayer 2005; </w:t>
            </w:r>
            <w:proofErr w:type="spellStart"/>
            <w:r w:rsidRPr="00E94BE2">
              <w:rPr>
                <w:rFonts w:eastAsia="Optima" w:cs="Optima"/>
                <w:sz w:val="20"/>
                <w:szCs w:val="20"/>
              </w:rPr>
              <w:t>GebreMichael</w:t>
            </w:r>
            <w:proofErr w:type="spellEnd"/>
            <w:r w:rsidRPr="00E94BE2">
              <w:rPr>
                <w:rFonts w:eastAsia="Optima" w:cs="Optima"/>
                <w:sz w:val="20"/>
                <w:szCs w:val="20"/>
              </w:rPr>
              <w:t xml:space="preserve"> &amp; Waters-Bayer 2007; </w:t>
            </w:r>
            <w:proofErr w:type="spellStart"/>
            <w:r w:rsidRPr="00E94BE2">
              <w:rPr>
                <w:rFonts w:eastAsia="Optima" w:cs="Optima"/>
                <w:sz w:val="20"/>
                <w:szCs w:val="20"/>
              </w:rPr>
              <w:t>Prolinnova</w:t>
            </w:r>
            <w:proofErr w:type="spellEnd"/>
            <w:r w:rsidRPr="00E94BE2">
              <w:rPr>
                <w:rFonts w:eastAsia="Optima" w:cs="Optima"/>
                <w:sz w:val="20"/>
                <w:szCs w:val="20"/>
              </w:rPr>
              <w:t xml:space="preserve"> 2009; </w:t>
            </w:r>
            <w:proofErr w:type="spellStart"/>
            <w:r w:rsidRPr="00E94BE2">
              <w:rPr>
                <w:rFonts w:eastAsia="Optima" w:cs="Optima"/>
                <w:sz w:val="20"/>
                <w:szCs w:val="20"/>
              </w:rPr>
              <w:t>Abay</w:t>
            </w:r>
            <w:proofErr w:type="spellEnd"/>
            <w:r>
              <w:rPr>
                <w:rFonts w:eastAsia="Optima" w:cs="Optima"/>
                <w:sz w:val="20"/>
                <w:szCs w:val="20"/>
              </w:rPr>
              <w:t xml:space="preserve"> </w:t>
            </w:r>
            <w:r w:rsidRPr="00E94BE2">
              <w:rPr>
                <w:rFonts w:eastAsia="Optima" w:cs="Optima"/>
                <w:sz w:val="20"/>
                <w:szCs w:val="20"/>
              </w:rPr>
              <w:t xml:space="preserve">&amp; </w:t>
            </w:r>
            <w:proofErr w:type="spellStart"/>
            <w:r w:rsidRPr="00E94BE2">
              <w:rPr>
                <w:rFonts w:eastAsia="Optima" w:cs="Optima"/>
                <w:sz w:val="20"/>
                <w:szCs w:val="20"/>
              </w:rPr>
              <w:t>Gebregiorgis</w:t>
            </w:r>
            <w:proofErr w:type="spellEnd"/>
            <w:r w:rsidRPr="00E94BE2">
              <w:rPr>
                <w:rFonts w:eastAsia="Optima" w:cs="Optima"/>
                <w:sz w:val="20"/>
                <w:szCs w:val="20"/>
              </w:rPr>
              <w:t xml:space="preserve"> 2009; Waters-Bayer &amp; Bayer 2009</w:t>
            </w:r>
            <w:commentRangeEnd w:id="67"/>
            <w:r w:rsidR="007514BD">
              <w:rPr>
                <w:rStyle w:val="CommentReference"/>
              </w:rPr>
              <w:commentReference w:id="67"/>
            </w:r>
          </w:p>
          <w:p w:rsidR="00804DF1" w:rsidRDefault="00804DF1" w:rsidP="00804DF1">
            <w:pPr>
              <w:pStyle w:val="ListParagraph"/>
              <w:numPr>
                <w:ilvl w:val="0"/>
                <w:numId w:val="14"/>
              </w:numPr>
              <w:rPr>
                <w:sz w:val="20"/>
                <w:szCs w:val="20"/>
              </w:rPr>
            </w:pPr>
            <w:r>
              <w:rPr>
                <w:sz w:val="20"/>
                <w:szCs w:val="20"/>
              </w:rPr>
              <w:t>Workshop participants</w:t>
            </w:r>
          </w:p>
          <w:p w:rsidR="00804DF1" w:rsidRDefault="00804DF1" w:rsidP="00804DF1">
            <w:pPr>
              <w:pStyle w:val="ListParagraph"/>
              <w:numPr>
                <w:ilvl w:val="0"/>
                <w:numId w:val="14"/>
              </w:numPr>
              <w:rPr>
                <w:sz w:val="20"/>
                <w:szCs w:val="20"/>
              </w:rPr>
            </w:pPr>
            <w:r>
              <w:rPr>
                <w:sz w:val="20"/>
                <w:szCs w:val="20"/>
              </w:rPr>
              <w:t>Good evidence, e.g. Ludi et al 2013</w:t>
            </w:r>
          </w:p>
          <w:p w:rsidR="00804DF1" w:rsidRDefault="00804DF1" w:rsidP="00804DF1">
            <w:pPr>
              <w:pStyle w:val="ListParagraph"/>
              <w:numPr>
                <w:ilvl w:val="0"/>
                <w:numId w:val="14"/>
              </w:numPr>
              <w:rPr>
                <w:sz w:val="20"/>
                <w:szCs w:val="20"/>
              </w:rPr>
            </w:pPr>
            <w:r>
              <w:rPr>
                <w:sz w:val="20"/>
                <w:szCs w:val="20"/>
              </w:rPr>
              <w:t>Workshop participants; Merrey &amp; Gebreselassie 2011</w:t>
            </w:r>
            <w:r w:rsidR="00547AB3">
              <w:rPr>
                <w:sz w:val="20"/>
                <w:szCs w:val="20"/>
              </w:rPr>
              <w:t xml:space="preserve"> and references therein</w:t>
            </w:r>
          </w:p>
          <w:p w:rsidR="00804DF1" w:rsidRDefault="00804DF1" w:rsidP="00804DF1">
            <w:pPr>
              <w:pStyle w:val="ListParagraph"/>
              <w:numPr>
                <w:ilvl w:val="0"/>
                <w:numId w:val="14"/>
              </w:numPr>
              <w:rPr>
                <w:sz w:val="20"/>
                <w:szCs w:val="20"/>
              </w:rPr>
            </w:pPr>
            <w:r>
              <w:rPr>
                <w:sz w:val="20"/>
                <w:szCs w:val="20"/>
              </w:rPr>
              <w:t>Workshop participants</w:t>
            </w:r>
            <w:r w:rsidR="00547AB3">
              <w:rPr>
                <w:sz w:val="20"/>
                <w:szCs w:val="20"/>
              </w:rPr>
              <w:t>; Merrey &amp; Gebreselassie 2011</w:t>
            </w:r>
          </w:p>
          <w:p w:rsidR="00804DF1" w:rsidRDefault="00804DF1" w:rsidP="00804DF1">
            <w:pPr>
              <w:pStyle w:val="ListParagraph"/>
              <w:numPr>
                <w:ilvl w:val="0"/>
                <w:numId w:val="14"/>
              </w:numPr>
              <w:rPr>
                <w:sz w:val="20"/>
                <w:szCs w:val="20"/>
              </w:rPr>
            </w:pPr>
            <w:r>
              <w:rPr>
                <w:sz w:val="20"/>
                <w:szCs w:val="20"/>
              </w:rPr>
              <w:t>Workshop participants; case studies from other countries</w:t>
            </w:r>
            <w:r w:rsidR="00547AB3">
              <w:rPr>
                <w:sz w:val="20"/>
                <w:szCs w:val="20"/>
              </w:rPr>
              <w:t xml:space="preserve">, e.g. experiences with Payment for Ecosystem Services – see </w:t>
            </w:r>
            <w:r w:rsidR="00547AB3">
              <w:t>Bennett et al. 2013</w:t>
            </w:r>
          </w:p>
          <w:p w:rsidR="00804DF1" w:rsidRPr="00804DF1" w:rsidRDefault="00804DF1" w:rsidP="00804DF1">
            <w:pPr>
              <w:pStyle w:val="ListParagraph"/>
              <w:numPr>
                <w:ilvl w:val="0"/>
                <w:numId w:val="14"/>
              </w:numPr>
              <w:rPr>
                <w:sz w:val="20"/>
                <w:szCs w:val="20"/>
              </w:rPr>
            </w:pPr>
            <w:r>
              <w:rPr>
                <w:sz w:val="20"/>
                <w:szCs w:val="20"/>
              </w:rPr>
              <w:t>NBDC team recommendation</w:t>
            </w:r>
          </w:p>
          <w:p w:rsidR="00662A7C" w:rsidRDefault="00662A7C" w:rsidP="00804DF1"/>
        </w:tc>
        <w:tc>
          <w:tcPr>
            <w:tcW w:w="1998" w:type="dxa"/>
          </w:tcPr>
          <w:p w:rsidR="00662A7C" w:rsidRPr="00E94BE2" w:rsidRDefault="00AE0458" w:rsidP="00E94BE2">
            <w:pPr>
              <w:pStyle w:val="ListParagraph"/>
              <w:numPr>
                <w:ilvl w:val="0"/>
                <w:numId w:val="36"/>
              </w:numPr>
              <w:ind w:left="144" w:hanging="144"/>
              <w:rPr>
                <w:sz w:val="20"/>
                <w:szCs w:val="20"/>
              </w:rPr>
            </w:pPr>
            <w:r w:rsidRPr="00E94BE2">
              <w:rPr>
                <w:sz w:val="20"/>
                <w:szCs w:val="20"/>
              </w:rPr>
              <w:t>Document examples of integration of local and other practices, efficacy of local practices</w:t>
            </w:r>
          </w:p>
          <w:p w:rsidR="00AE0458" w:rsidRPr="00E94BE2" w:rsidRDefault="00AE0458" w:rsidP="00E94BE2">
            <w:pPr>
              <w:pStyle w:val="ListParagraph"/>
              <w:numPr>
                <w:ilvl w:val="0"/>
                <w:numId w:val="36"/>
              </w:numPr>
              <w:ind w:left="144" w:hanging="144"/>
              <w:rPr>
                <w:sz w:val="20"/>
                <w:szCs w:val="20"/>
              </w:rPr>
            </w:pPr>
            <w:r w:rsidRPr="00E94BE2">
              <w:rPr>
                <w:sz w:val="20"/>
                <w:szCs w:val="20"/>
              </w:rPr>
              <w:t xml:space="preserve">Consult </w:t>
            </w:r>
            <w:r w:rsidR="00E94BE2" w:rsidRPr="00E94BE2">
              <w:rPr>
                <w:sz w:val="20"/>
                <w:szCs w:val="20"/>
              </w:rPr>
              <w:t>NGOs and others with experience in facilitating farmer innovation to learn best practices</w:t>
            </w:r>
          </w:p>
          <w:p w:rsidR="00E94BE2" w:rsidRPr="00E94BE2" w:rsidRDefault="00E94BE2" w:rsidP="00E94BE2">
            <w:pPr>
              <w:pStyle w:val="ListParagraph"/>
              <w:numPr>
                <w:ilvl w:val="0"/>
                <w:numId w:val="36"/>
              </w:numPr>
              <w:ind w:left="144" w:hanging="144"/>
              <w:rPr>
                <w:sz w:val="20"/>
                <w:szCs w:val="20"/>
              </w:rPr>
            </w:pPr>
            <w:r w:rsidRPr="00E94BE2">
              <w:rPr>
                <w:sz w:val="20"/>
                <w:szCs w:val="20"/>
              </w:rPr>
              <w:t xml:space="preserve">Work with </w:t>
            </w:r>
            <w:proofErr w:type="spellStart"/>
            <w:r w:rsidRPr="00E94BE2">
              <w:rPr>
                <w:sz w:val="20"/>
                <w:szCs w:val="20"/>
              </w:rPr>
              <w:t>MoA</w:t>
            </w:r>
            <w:proofErr w:type="spellEnd"/>
            <w:r w:rsidRPr="00E94BE2">
              <w:rPr>
                <w:sz w:val="20"/>
                <w:szCs w:val="20"/>
              </w:rPr>
              <w:t xml:space="preserve"> to develop an implementation strategy</w:t>
            </w:r>
          </w:p>
          <w:p w:rsidR="00E94BE2" w:rsidRPr="00E94BE2" w:rsidRDefault="00E94BE2" w:rsidP="00E94BE2">
            <w:pPr>
              <w:pStyle w:val="ListParagraph"/>
              <w:numPr>
                <w:ilvl w:val="0"/>
                <w:numId w:val="36"/>
              </w:numPr>
              <w:ind w:left="144" w:hanging="144"/>
              <w:rPr>
                <w:sz w:val="20"/>
                <w:szCs w:val="20"/>
              </w:rPr>
            </w:pPr>
            <w:r w:rsidRPr="00E94BE2">
              <w:rPr>
                <w:sz w:val="20"/>
                <w:szCs w:val="20"/>
              </w:rPr>
              <w:t xml:space="preserve">Work with </w:t>
            </w:r>
            <w:proofErr w:type="spellStart"/>
            <w:r w:rsidRPr="00E94BE2">
              <w:rPr>
                <w:sz w:val="20"/>
                <w:szCs w:val="20"/>
              </w:rPr>
              <w:t>MoA</w:t>
            </w:r>
            <w:proofErr w:type="spellEnd"/>
            <w:r w:rsidRPr="00E94BE2">
              <w:rPr>
                <w:sz w:val="20"/>
                <w:szCs w:val="20"/>
              </w:rPr>
              <w:t xml:space="preserve"> to identify alternative ways of objectively measuring program performance (se</w:t>
            </w:r>
            <w:r w:rsidR="00367526">
              <w:rPr>
                <w:sz w:val="20"/>
                <w:szCs w:val="20"/>
              </w:rPr>
              <w:t>e incentives</w:t>
            </w:r>
            <w:r w:rsidRPr="00E94BE2">
              <w:rPr>
                <w:sz w:val="20"/>
                <w:szCs w:val="20"/>
              </w:rPr>
              <w:t xml:space="preserve"> message)</w:t>
            </w:r>
          </w:p>
          <w:p w:rsidR="00E94BE2" w:rsidRPr="00E94BE2" w:rsidRDefault="00E94BE2" w:rsidP="00E94BE2">
            <w:pPr>
              <w:pStyle w:val="ListParagraph"/>
              <w:numPr>
                <w:ilvl w:val="0"/>
                <w:numId w:val="36"/>
              </w:numPr>
              <w:ind w:left="144" w:hanging="144"/>
              <w:rPr>
                <w:sz w:val="20"/>
                <w:szCs w:val="20"/>
              </w:rPr>
            </w:pPr>
            <w:r w:rsidRPr="00E94BE2">
              <w:rPr>
                <w:sz w:val="20"/>
                <w:szCs w:val="20"/>
              </w:rPr>
              <w:t xml:space="preserve">Include a strong component for multi-disciplinary research led by Ethiopian research institutions for validating outcomes as part of larger </w:t>
            </w:r>
            <w:r w:rsidR="00463CD9">
              <w:rPr>
                <w:sz w:val="20"/>
                <w:szCs w:val="20"/>
              </w:rPr>
              <w:t xml:space="preserve">collaborative </w:t>
            </w:r>
            <w:r w:rsidRPr="00E94BE2">
              <w:rPr>
                <w:sz w:val="20"/>
                <w:szCs w:val="20"/>
              </w:rPr>
              <w:t>program proposal (above)</w:t>
            </w:r>
          </w:p>
        </w:tc>
      </w:tr>
      <w:tr w:rsidR="006244FA" w:rsidTr="005828A4">
        <w:tc>
          <w:tcPr>
            <w:tcW w:w="558" w:type="dxa"/>
          </w:tcPr>
          <w:p w:rsidR="00662A7C" w:rsidRPr="001116B6" w:rsidRDefault="00662A7C" w:rsidP="001F0F9E">
            <w:pPr>
              <w:pStyle w:val="ListParagraph"/>
              <w:numPr>
                <w:ilvl w:val="0"/>
                <w:numId w:val="19"/>
              </w:numPr>
              <w:ind w:left="72" w:hanging="144"/>
              <w:rPr>
                <w:sz w:val="20"/>
                <w:szCs w:val="20"/>
              </w:rPr>
            </w:pPr>
          </w:p>
        </w:tc>
        <w:tc>
          <w:tcPr>
            <w:tcW w:w="2520" w:type="dxa"/>
          </w:tcPr>
          <w:p w:rsidR="00BF1CFD" w:rsidRPr="00993C84" w:rsidRDefault="00BA6B68" w:rsidP="00BF1CFD">
            <w:pPr>
              <w:rPr>
                <w:sz w:val="20"/>
                <w:szCs w:val="20"/>
              </w:rPr>
            </w:pPr>
            <w:r>
              <w:rPr>
                <w:sz w:val="20"/>
                <w:szCs w:val="20"/>
              </w:rPr>
              <w:t>Effectively support</w:t>
            </w:r>
            <w:del w:id="68" w:author="Langan, Simon (IWMI)" w:date="2013-03-13T23:09:00Z">
              <w:r w:rsidDel="00D96BC2">
                <w:rPr>
                  <w:sz w:val="20"/>
                  <w:szCs w:val="20"/>
                </w:rPr>
                <w:delText>ed</w:delText>
              </w:r>
            </w:del>
            <w:r>
              <w:rPr>
                <w:sz w:val="20"/>
                <w:szCs w:val="20"/>
              </w:rPr>
              <w:t xml:space="preserve"> and</w:t>
            </w:r>
            <w:r w:rsidR="00BF1CFD" w:rsidRPr="00993C84">
              <w:rPr>
                <w:sz w:val="20"/>
                <w:szCs w:val="20"/>
              </w:rPr>
              <w:t xml:space="preserve"> facilitate</w:t>
            </w:r>
            <w:del w:id="69" w:author="Langan, Simon (IWMI)" w:date="2013-03-13T23:09:00Z">
              <w:r w:rsidR="00BF1CFD" w:rsidRPr="00993C84" w:rsidDel="00D96BC2">
                <w:rPr>
                  <w:sz w:val="20"/>
                  <w:szCs w:val="20"/>
                </w:rPr>
                <w:delText>d</w:delText>
              </w:r>
            </w:del>
            <w:r w:rsidR="00BF1CFD" w:rsidRPr="00993C84">
              <w:rPr>
                <w:sz w:val="20"/>
                <w:szCs w:val="20"/>
              </w:rPr>
              <w:t xml:space="preserve"> multi-stakeholder “</w:t>
            </w:r>
            <w:r w:rsidR="00BF1CFD" w:rsidRPr="00993C84">
              <w:rPr>
                <w:b/>
                <w:sz w:val="20"/>
                <w:szCs w:val="20"/>
              </w:rPr>
              <w:t>Innovation Platforms</w:t>
            </w:r>
            <w:r w:rsidR="00BF1CFD" w:rsidRPr="00993C84">
              <w:rPr>
                <w:sz w:val="20"/>
                <w:szCs w:val="20"/>
              </w:rPr>
              <w:t xml:space="preserve">” </w:t>
            </w:r>
            <w:r>
              <w:rPr>
                <w:sz w:val="20"/>
                <w:szCs w:val="20"/>
              </w:rPr>
              <w:t xml:space="preserve">(IPs) </w:t>
            </w:r>
            <w:r w:rsidR="00BF1CFD" w:rsidRPr="00993C84">
              <w:rPr>
                <w:sz w:val="20"/>
                <w:szCs w:val="20"/>
              </w:rPr>
              <w:t xml:space="preserve">at multiple levels (e.g. national, regional, river basin, woreda, </w:t>
            </w:r>
            <w:proofErr w:type="gramStart"/>
            <w:r w:rsidR="00BF1CFD" w:rsidRPr="00993C84">
              <w:rPr>
                <w:sz w:val="20"/>
                <w:szCs w:val="20"/>
              </w:rPr>
              <w:t>watershed</w:t>
            </w:r>
            <w:proofErr w:type="gramEnd"/>
            <w:r w:rsidR="00BF1CFD" w:rsidRPr="00993C84">
              <w:rPr>
                <w:sz w:val="20"/>
                <w:szCs w:val="20"/>
              </w:rPr>
              <w:t xml:space="preserve">) to </w:t>
            </w:r>
            <w:r>
              <w:rPr>
                <w:sz w:val="20"/>
                <w:szCs w:val="20"/>
              </w:rPr>
              <w:t>facilitate vertical and horizontal learning and</w:t>
            </w:r>
            <w:r w:rsidR="00BF1CFD" w:rsidRPr="00993C84">
              <w:rPr>
                <w:sz w:val="20"/>
                <w:szCs w:val="20"/>
              </w:rPr>
              <w:t xml:space="preserve"> sharing processes</w:t>
            </w:r>
            <w:ins w:id="70" w:author="Langan, Simon (IWMI)" w:date="2013-03-13T23:09:00Z">
              <w:r w:rsidR="00D96BC2">
                <w:rPr>
                  <w:sz w:val="20"/>
                  <w:szCs w:val="20"/>
                </w:rPr>
                <w:t xml:space="preserve"> that</w:t>
              </w:r>
            </w:ins>
            <w:r w:rsidR="00BF1CFD" w:rsidRPr="00993C84">
              <w:rPr>
                <w:sz w:val="20"/>
                <w:szCs w:val="20"/>
              </w:rPr>
              <w:t xml:space="preserve"> can enhance the positive outcomes of investments in RWM/SLM.</w:t>
            </w:r>
          </w:p>
          <w:p w:rsidR="00BF1CFD" w:rsidRPr="00993C84" w:rsidRDefault="00BA6B68" w:rsidP="00BF1CFD">
            <w:pPr>
              <w:pStyle w:val="ListParagraph"/>
              <w:numPr>
                <w:ilvl w:val="0"/>
                <w:numId w:val="5"/>
              </w:numPr>
              <w:ind w:left="288" w:hanging="288"/>
              <w:rPr>
                <w:sz w:val="20"/>
                <w:szCs w:val="20"/>
              </w:rPr>
            </w:pPr>
            <w:r>
              <w:rPr>
                <w:sz w:val="20"/>
                <w:szCs w:val="20"/>
              </w:rPr>
              <w:t>External facilitation and</w:t>
            </w:r>
            <w:r w:rsidR="00BF1CFD" w:rsidRPr="00993C84">
              <w:rPr>
                <w:sz w:val="20"/>
                <w:szCs w:val="20"/>
              </w:rPr>
              <w:t xml:space="preserve"> modest seed funds to encourage innovation, enhance the effectiveness of innovation platforms (especially at local levels), </w:t>
            </w:r>
            <w:r>
              <w:rPr>
                <w:sz w:val="20"/>
                <w:szCs w:val="20"/>
              </w:rPr>
              <w:t>and</w:t>
            </w:r>
            <w:r w:rsidR="00BF1CFD" w:rsidRPr="00993C84">
              <w:rPr>
                <w:sz w:val="20"/>
                <w:szCs w:val="20"/>
              </w:rPr>
              <w:t xml:space="preserve"> to achieve gender equity is recommended.</w:t>
            </w:r>
          </w:p>
          <w:p w:rsidR="00662A7C" w:rsidRPr="00993C84" w:rsidRDefault="00BF1CFD" w:rsidP="00BF1CFD">
            <w:pPr>
              <w:pStyle w:val="ListParagraph"/>
              <w:numPr>
                <w:ilvl w:val="0"/>
                <w:numId w:val="5"/>
              </w:numPr>
              <w:ind w:left="288" w:hanging="288"/>
              <w:rPr>
                <w:sz w:val="20"/>
                <w:szCs w:val="20"/>
              </w:rPr>
            </w:pPr>
            <w:r w:rsidRPr="00993C84">
              <w:rPr>
                <w:sz w:val="20"/>
                <w:szCs w:val="20"/>
              </w:rPr>
              <w:t>Encouraging a cultu</w:t>
            </w:r>
            <w:r w:rsidR="00BA6B68">
              <w:rPr>
                <w:sz w:val="20"/>
                <w:szCs w:val="20"/>
              </w:rPr>
              <w:t>re of learning from experience and</w:t>
            </w:r>
            <w:r w:rsidRPr="00993C84">
              <w:rPr>
                <w:sz w:val="20"/>
                <w:szCs w:val="20"/>
              </w:rPr>
              <w:t xml:space="preserve"> sharing knowledge is critical to success.</w:t>
            </w:r>
          </w:p>
        </w:tc>
        <w:tc>
          <w:tcPr>
            <w:tcW w:w="4770" w:type="dxa"/>
          </w:tcPr>
          <w:p w:rsidR="00A75799" w:rsidRDefault="00A75799" w:rsidP="00A75799">
            <w:pPr>
              <w:pStyle w:val="ListParagraph"/>
              <w:numPr>
                <w:ilvl w:val="0"/>
                <w:numId w:val="15"/>
              </w:numPr>
            </w:pPr>
            <w:r>
              <w:t>Workshop participants endorsed this message but agreed the evidence is still “emerging”.  They referred to other examples, for example “</w:t>
            </w:r>
            <w:proofErr w:type="spellStart"/>
            <w:r>
              <w:t>RiPPLE</w:t>
            </w:r>
            <w:proofErr w:type="spellEnd"/>
            <w:r>
              <w:t>”, and a participatory forest management project, but noted there is no long-term evidence for sustainability and impacts</w:t>
            </w:r>
          </w:p>
          <w:p w:rsidR="00BA6B68" w:rsidRDefault="00BA6B68" w:rsidP="00BA6B68">
            <w:pPr>
              <w:pStyle w:val="ListParagraph"/>
              <w:numPr>
                <w:ilvl w:val="0"/>
                <w:numId w:val="15"/>
              </w:numPr>
            </w:pPr>
            <w:r>
              <w:t xml:space="preserve">NBDC has pilot-tested IPs in 3 </w:t>
            </w:r>
            <w:proofErr w:type="spellStart"/>
            <w:r>
              <w:t>woredas</w:t>
            </w:r>
            <w:proofErr w:type="spellEnd"/>
            <w:r w:rsidR="00547AB3">
              <w:t xml:space="preserve">.  Results </w:t>
            </w:r>
            <w:r>
              <w:t>are promising and indicative according to reports on the NBDC website.  No reports are available on the effectiveness at national level</w:t>
            </w:r>
          </w:p>
          <w:p w:rsidR="00BA6B68" w:rsidRDefault="00BA6B68" w:rsidP="00BA6B68">
            <w:pPr>
              <w:pStyle w:val="ListParagraph"/>
              <w:numPr>
                <w:ilvl w:val="0"/>
                <w:numId w:val="15"/>
              </w:numPr>
            </w:pPr>
            <w:r>
              <w:t>Other terms include “Learning and Practice Alliances”, ‘Learning Catchments,” (</w:t>
            </w:r>
            <w:proofErr w:type="spellStart"/>
            <w:r>
              <w:t>RiPPLE</w:t>
            </w:r>
            <w:proofErr w:type="spellEnd"/>
            <w:r>
              <w:t xml:space="preserve">), and “Learning Alliances” (Multiple Use Water Services [MUS] project). The MUS project was international including Ethiopia </w:t>
            </w:r>
          </w:p>
          <w:p w:rsidR="00BA6B68" w:rsidRDefault="00BA6B68" w:rsidP="00BA6B68">
            <w:pPr>
              <w:pStyle w:val="ListParagraph"/>
              <w:numPr>
                <w:ilvl w:val="0"/>
                <w:numId w:val="15"/>
              </w:numPr>
            </w:pPr>
            <w:r>
              <w:t>Indicative positive results are emerging from other CPWF basins (Limpopo, Volta)</w:t>
            </w:r>
          </w:p>
          <w:p w:rsidR="00BA6B68" w:rsidRDefault="00BA6B68" w:rsidP="00BA6B68">
            <w:pPr>
              <w:pStyle w:val="ListParagraph"/>
              <w:numPr>
                <w:ilvl w:val="0"/>
                <w:numId w:val="15"/>
              </w:numPr>
            </w:pPr>
            <w:r>
              <w:t xml:space="preserve">Value chain approach </w:t>
            </w:r>
            <w:r w:rsidR="00117F2B">
              <w:t>an</w:t>
            </w:r>
            <w:r>
              <w:t>d innovation systems are the conceptual basis for IPs</w:t>
            </w:r>
          </w:p>
          <w:p w:rsidR="00BA6B68" w:rsidRDefault="00BA6B68" w:rsidP="00BA6B68">
            <w:pPr>
              <w:pStyle w:val="ListParagraph"/>
              <w:numPr>
                <w:ilvl w:val="0"/>
                <w:numId w:val="15"/>
              </w:numPr>
            </w:pPr>
            <w:r>
              <w:t>The critical issue is how to scale up IPs while maintaining a reasonable amount of effectiveness (move from “learning to be effective” to “learning to be efficient”)</w:t>
            </w:r>
          </w:p>
          <w:p w:rsidR="00662A7C" w:rsidRDefault="00117F2B" w:rsidP="00117F2B">
            <w:pPr>
              <w:pStyle w:val="ListParagraph"/>
              <w:numPr>
                <w:ilvl w:val="0"/>
                <w:numId w:val="15"/>
              </w:numPr>
            </w:pPr>
            <w:r>
              <w:t xml:space="preserve">Workshop participants suggested focusing on </w:t>
            </w:r>
            <w:proofErr w:type="spellStart"/>
            <w:r>
              <w:lastRenderedPageBreak/>
              <w:t>kebele</w:t>
            </w:r>
            <w:proofErr w:type="spellEnd"/>
            <w:r>
              <w:t xml:space="preserve"> level</w:t>
            </w:r>
            <w:r w:rsidR="00450C3F">
              <w:t xml:space="preserve"> (in part as a way to pressure for change upstream)</w:t>
            </w:r>
            <w:r>
              <w:t xml:space="preserve">, and integrating the IP concept into existing groups or initiatives, e.g. Development Groups at local level, </w:t>
            </w:r>
            <w:r w:rsidR="00450C3F">
              <w:t xml:space="preserve">and at national level, the </w:t>
            </w:r>
            <w:r>
              <w:t>Agricultural Growth Program (AGP), and national SLM platform</w:t>
            </w:r>
          </w:p>
        </w:tc>
        <w:tc>
          <w:tcPr>
            <w:tcW w:w="3330" w:type="dxa"/>
          </w:tcPr>
          <w:p w:rsidR="00A75799" w:rsidRDefault="00A75799" w:rsidP="00A75799">
            <w:pPr>
              <w:pStyle w:val="ListParagraph"/>
              <w:numPr>
                <w:ilvl w:val="0"/>
                <w:numId w:val="16"/>
              </w:numPr>
            </w:pPr>
            <w:r>
              <w:lastRenderedPageBreak/>
              <w:t>Workshop participants. No strong evidence for long term outcomes.</w:t>
            </w:r>
          </w:p>
          <w:p w:rsidR="00117F2B" w:rsidRDefault="00117F2B" w:rsidP="00117F2B">
            <w:pPr>
              <w:pStyle w:val="ListParagraph"/>
              <w:numPr>
                <w:ilvl w:val="0"/>
                <w:numId w:val="16"/>
              </w:numPr>
              <w:ind w:left="288" w:hanging="288"/>
            </w:pPr>
            <w:r>
              <w:t>Evidence is from experiences posted on NBDC website:</w:t>
            </w:r>
          </w:p>
          <w:p w:rsidR="00662A7C" w:rsidRDefault="002543FF" w:rsidP="00117F2B">
            <w:hyperlink r:id="rId12" w:history="1">
              <w:r w:rsidR="00117F2B" w:rsidRPr="00457027">
                <w:rPr>
                  <w:rStyle w:val="Hyperlink"/>
                </w:rPr>
                <w:t>http://nilebdc.org/tag/innovation-platforms/</w:t>
              </w:r>
            </w:hyperlink>
            <w:r w:rsidR="00117F2B">
              <w:t xml:space="preserve"> </w:t>
            </w:r>
          </w:p>
          <w:p w:rsidR="00117F2B" w:rsidRDefault="002543FF" w:rsidP="00117F2B">
            <w:pPr>
              <w:pStyle w:val="ListParagraph"/>
              <w:numPr>
                <w:ilvl w:val="0"/>
                <w:numId w:val="16"/>
              </w:numPr>
            </w:pPr>
            <w:hyperlink r:id="rId13" w:history="1">
              <w:r w:rsidR="00117F2B" w:rsidRPr="00457027">
                <w:rPr>
                  <w:rStyle w:val="Hyperlink"/>
                </w:rPr>
                <w:t>www.rippleethiopia.org</w:t>
              </w:r>
            </w:hyperlink>
            <w:r w:rsidR="00117F2B">
              <w:t xml:space="preserve">; </w:t>
            </w:r>
            <w:hyperlink r:id="rId14" w:history="1">
              <w:r w:rsidR="00117F2B" w:rsidRPr="00457027">
                <w:rPr>
                  <w:rStyle w:val="Hyperlink"/>
                </w:rPr>
                <w:t>www.mus.net</w:t>
              </w:r>
            </w:hyperlink>
            <w:r w:rsidR="000D3824">
              <w:t xml:space="preserve">; see Smits et al., eds. 2007 </w:t>
            </w:r>
            <w:r w:rsidR="00117F2B">
              <w:t xml:space="preserve"> </w:t>
            </w:r>
          </w:p>
          <w:p w:rsidR="009F6BBB" w:rsidRDefault="002543FF" w:rsidP="009F6BBB">
            <w:pPr>
              <w:pStyle w:val="ListParagraph"/>
              <w:numPr>
                <w:ilvl w:val="0"/>
                <w:numId w:val="16"/>
              </w:numPr>
            </w:pPr>
            <w:hyperlink r:id="rId15" w:history="1">
              <w:r w:rsidR="009F6BBB" w:rsidRPr="00457027">
                <w:rPr>
                  <w:rStyle w:val="Hyperlink"/>
                </w:rPr>
                <w:t>http://waterandfood.org/page/2/?s =</w:t>
              </w:r>
              <w:proofErr w:type="spellStart"/>
              <w:r w:rsidR="009F6BBB" w:rsidRPr="00457027">
                <w:rPr>
                  <w:rStyle w:val="Hyperlink"/>
                </w:rPr>
                <w:t>innovation+platforms</w:t>
              </w:r>
              <w:proofErr w:type="spellEnd"/>
            </w:hyperlink>
            <w:r w:rsidR="009F6BBB">
              <w:t>. Results are indicative, no formal assessment available.</w:t>
            </w:r>
          </w:p>
          <w:p w:rsidR="00117F2B" w:rsidRDefault="000D3824" w:rsidP="006B6AC9">
            <w:pPr>
              <w:pStyle w:val="ListParagraph"/>
              <w:numPr>
                <w:ilvl w:val="0"/>
                <w:numId w:val="16"/>
              </w:numPr>
            </w:pPr>
            <w:r>
              <w:t>Spielman 2005</w:t>
            </w:r>
            <w:r w:rsidR="006B6AC9">
              <w:t>,</w:t>
            </w:r>
            <w:r w:rsidR="009F6BBB">
              <w:t xml:space="preserve"> </w:t>
            </w:r>
            <w:r>
              <w:t>Spielman et al. 2008</w:t>
            </w:r>
            <w:r w:rsidR="006B6AC9">
              <w:t xml:space="preserve"> on innovation systems</w:t>
            </w:r>
            <w:r w:rsidR="0056543D">
              <w:t>; Merrey &amp; Gebreselassie 2011</w:t>
            </w:r>
          </w:p>
          <w:p w:rsidR="006B6AC9" w:rsidRDefault="006B6AC9" w:rsidP="006B6AC9">
            <w:pPr>
              <w:pStyle w:val="ListParagraph"/>
              <w:numPr>
                <w:ilvl w:val="0"/>
                <w:numId w:val="16"/>
              </w:numPr>
            </w:pPr>
            <w:r>
              <w:t>How to scale up innovation platforms is an issue that needs more work to ‘learn to be efficient’.</w:t>
            </w:r>
          </w:p>
          <w:p w:rsidR="006B6AC9" w:rsidRDefault="006B6AC9" w:rsidP="006B6AC9">
            <w:pPr>
              <w:pStyle w:val="ListParagraph"/>
              <w:numPr>
                <w:ilvl w:val="0"/>
                <w:numId w:val="16"/>
              </w:numPr>
            </w:pPr>
            <w:r>
              <w:t>Integration into existing initiatives seems to be a practical approach, needs to be tested and validated</w:t>
            </w:r>
          </w:p>
        </w:tc>
        <w:tc>
          <w:tcPr>
            <w:tcW w:w="1998" w:type="dxa"/>
          </w:tcPr>
          <w:p w:rsidR="00662A7C" w:rsidRPr="003F28C9" w:rsidRDefault="00E94BE2" w:rsidP="003F28C9">
            <w:pPr>
              <w:pStyle w:val="ListParagraph"/>
              <w:numPr>
                <w:ilvl w:val="0"/>
                <w:numId w:val="37"/>
              </w:numPr>
              <w:ind w:left="144" w:hanging="144"/>
              <w:rPr>
                <w:sz w:val="20"/>
                <w:szCs w:val="20"/>
              </w:rPr>
            </w:pPr>
            <w:r w:rsidRPr="003F28C9">
              <w:rPr>
                <w:sz w:val="20"/>
                <w:szCs w:val="20"/>
              </w:rPr>
              <w:t>Scan international literature for additional cases of use of IPs or equivalents, especially over long term</w:t>
            </w:r>
          </w:p>
          <w:p w:rsidR="00E94BE2" w:rsidRPr="003F28C9" w:rsidRDefault="00E94BE2" w:rsidP="003F28C9">
            <w:pPr>
              <w:pStyle w:val="ListParagraph"/>
              <w:numPr>
                <w:ilvl w:val="0"/>
                <w:numId w:val="37"/>
              </w:numPr>
              <w:ind w:left="144" w:hanging="144"/>
              <w:rPr>
                <w:sz w:val="20"/>
                <w:szCs w:val="20"/>
              </w:rPr>
            </w:pPr>
            <w:r w:rsidRPr="003F28C9">
              <w:rPr>
                <w:sz w:val="20"/>
                <w:szCs w:val="20"/>
              </w:rPr>
              <w:t>Commission an assessment of IP experience from stakeholders’ [including women’s] perspectives including advice for the future</w:t>
            </w:r>
          </w:p>
          <w:p w:rsidR="00E94BE2" w:rsidRPr="003F28C9" w:rsidRDefault="00E94BE2" w:rsidP="003F28C9">
            <w:pPr>
              <w:pStyle w:val="ListParagraph"/>
              <w:numPr>
                <w:ilvl w:val="0"/>
                <w:numId w:val="37"/>
              </w:numPr>
              <w:ind w:left="144" w:hanging="144"/>
              <w:rPr>
                <w:sz w:val="20"/>
                <w:szCs w:val="20"/>
              </w:rPr>
            </w:pPr>
            <w:r w:rsidRPr="003F28C9">
              <w:rPr>
                <w:sz w:val="20"/>
                <w:szCs w:val="20"/>
              </w:rPr>
              <w:t>Assess how to integrate IP concept into existing or planned programs and platforms</w:t>
            </w:r>
          </w:p>
          <w:p w:rsidR="00367526" w:rsidRPr="003F28C9" w:rsidRDefault="00367526" w:rsidP="003F28C9">
            <w:pPr>
              <w:pStyle w:val="ListParagraph"/>
              <w:numPr>
                <w:ilvl w:val="0"/>
                <w:numId w:val="37"/>
              </w:numPr>
              <w:ind w:left="144" w:hanging="144"/>
              <w:rPr>
                <w:sz w:val="20"/>
                <w:szCs w:val="20"/>
              </w:rPr>
            </w:pPr>
            <w:r w:rsidRPr="003F28C9">
              <w:rPr>
                <w:sz w:val="20"/>
                <w:szCs w:val="20"/>
              </w:rPr>
              <w:t xml:space="preserve">Develop a plan for wider testing and scaling up as part of larger </w:t>
            </w:r>
            <w:r w:rsidR="00463CD9">
              <w:rPr>
                <w:sz w:val="20"/>
                <w:szCs w:val="20"/>
              </w:rPr>
              <w:t xml:space="preserve">collaborative </w:t>
            </w:r>
            <w:r w:rsidRPr="003F28C9">
              <w:rPr>
                <w:sz w:val="20"/>
                <w:szCs w:val="20"/>
              </w:rPr>
              <w:t>program proposal</w:t>
            </w:r>
          </w:p>
        </w:tc>
      </w:tr>
      <w:tr w:rsidR="006244FA" w:rsidTr="005828A4">
        <w:tc>
          <w:tcPr>
            <w:tcW w:w="558" w:type="dxa"/>
          </w:tcPr>
          <w:p w:rsidR="00662A7C" w:rsidRPr="001116B6" w:rsidRDefault="00662A7C" w:rsidP="001F0F9E">
            <w:pPr>
              <w:pStyle w:val="ListParagraph"/>
              <w:numPr>
                <w:ilvl w:val="0"/>
                <w:numId w:val="19"/>
              </w:numPr>
              <w:rPr>
                <w:sz w:val="20"/>
                <w:szCs w:val="20"/>
              </w:rPr>
            </w:pPr>
          </w:p>
        </w:tc>
        <w:tc>
          <w:tcPr>
            <w:tcW w:w="2520" w:type="dxa"/>
          </w:tcPr>
          <w:p w:rsidR="00BF1CFD" w:rsidRDefault="00BF1CFD" w:rsidP="00BF1CFD">
            <w:pPr>
              <w:rPr>
                <w:sz w:val="20"/>
                <w:szCs w:val="20"/>
              </w:rPr>
            </w:pPr>
            <w:r w:rsidRPr="00993C84">
              <w:rPr>
                <w:sz w:val="20"/>
                <w:szCs w:val="20"/>
              </w:rPr>
              <w:t xml:space="preserve">Getting the </w:t>
            </w:r>
            <w:r w:rsidRPr="00993C84">
              <w:rPr>
                <w:b/>
                <w:sz w:val="20"/>
                <w:szCs w:val="20"/>
              </w:rPr>
              <w:t>incentives</w:t>
            </w:r>
            <w:r w:rsidRPr="00993C84">
              <w:rPr>
                <w:sz w:val="20"/>
                <w:szCs w:val="20"/>
              </w:rPr>
              <w:t xml:space="preserve"> of all parties aligned is a necessary condition for implementing sustainable innovative programs at scale.  There are several dimensions:</w:t>
            </w:r>
          </w:p>
          <w:p w:rsidR="006244FA" w:rsidRPr="006244FA" w:rsidRDefault="006244FA" w:rsidP="00BF1CFD">
            <w:pPr>
              <w:rPr>
                <w:sz w:val="20"/>
                <w:szCs w:val="20"/>
                <w:u w:val="single"/>
              </w:rPr>
            </w:pPr>
            <w:r>
              <w:rPr>
                <w:sz w:val="20"/>
                <w:szCs w:val="20"/>
                <w:u w:val="single"/>
              </w:rPr>
              <w:t>For service-providers</w:t>
            </w:r>
          </w:p>
          <w:p w:rsidR="00BF1CFD" w:rsidRDefault="00BF1CFD" w:rsidP="00BF1CFD">
            <w:pPr>
              <w:pStyle w:val="ListParagraph"/>
              <w:numPr>
                <w:ilvl w:val="0"/>
                <w:numId w:val="6"/>
              </w:numPr>
              <w:ind w:left="288" w:hanging="288"/>
              <w:rPr>
                <w:sz w:val="20"/>
                <w:szCs w:val="20"/>
              </w:rPr>
            </w:pPr>
            <w:r w:rsidRPr="00993C84">
              <w:rPr>
                <w:sz w:val="20"/>
                <w:szCs w:val="20"/>
              </w:rPr>
              <w:t xml:space="preserve">Extension workers should be rewarded for good performance, </w:t>
            </w:r>
            <w:r w:rsidR="006244FA">
              <w:rPr>
                <w:sz w:val="20"/>
                <w:szCs w:val="20"/>
              </w:rPr>
              <w:t>based on customer satisfaction and</w:t>
            </w:r>
            <w:r w:rsidRPr="00993C84">
              <w:rPr>
                <w:sz w:val="20"/>
                <w:szCs w:val="20"/>
              </w:rPr>
              <w:t xml:space="preserve"> sustainable outcomes.</w:t>
            </w:r>
          </w:p>
          <w:p w:rsidR="006244FA" w:rsidRDefault="006244FA" w:rsidP="00BF1CFD">
            <w:pPr>
              <w:pStyle w:val="ListParagraph"/>
              <w:numPr>
                <w:ilvl w:val="0"/>
                <w:numId w:val="6"/>
              </w:numPr>
              <w:ind w:left="288" w:hanging="288"/>
              <w:rPr>
                <w:sz w:val="20"/>
                <w:szCs w:val="20"/>
              </w:rPr>
            </w:pPr>
            <w:r>
              <w:rPr>
                <w:sz w:val="20"/>
                <w:szCs w:val="20"/>
              </w:rPr>
              <w:t>Incentives do not need to be monetary – other kinds of positive encouragement also work</w:t>
            </w:r>
          </w:p>
          <w:p w:rsidR="006244FA" w:rsidRDefault="006244FA" w:rsidP="00BF1CFD">
            <w:pPr>
              <w:pStyle w:val="ListParagraph"/>
              <w:numPr>
                <w:ilvl w:val="0"/>
                <w:numId w:val="6"/>
              </w:numPr>
              <w:ind w:left="288" w:hanging="288"/>
              <w:rPr>
                <w:sz w:val="20"/>
                <w:szCs w:val="20"/>
              </w:rPr>
            </w:pPr>
            <w:r>
              <w:rPr>
                <w:sz w:val="20"/>
                <w:szCs w:val="20"/>
              </w:rPr>
              <w:t>Incentives for innovation are important – rewarding good efforts which fail (but are a source of lessons)</w:t>
            </w:r>
          </w:p>
          <w:p w:rsidR="006244FA" w:rsidRPr="006244FA" w:rsidRDefault="006244FA" w:rsidP="006244FA">
            <w:pPr>
              <w:rPr>
                <w:sz w:val="20"/>
                <w:szCs w:val="20"/>
                <w:u w:val="single"/>
              </w:rPr>
            </w:pPr>
            <w:r>
              <w:rPr>
                <w:sz w:val="20"/>
                <w:szCs w:val="20"/>
                <w:u w:val="single"/>
              </w:rPr>
              <w:t>For farmers and investors</w:t>
            </w:r>
          </w:p>
          <w:p w:rsidR="00BF1CFD" w:rsidRPr="00993C84" w:rsidRDefault="00BF1CFD" w:rsidP="00BF1CFD">
            <w:pPr>
              <w:pStyle w:val="ListParagraph"/>
              <w:numPr>
                <w:ilvl w:val="0"/>
                <w:numId w:val="6"/>
              </w:numPr>
              <w:ind w:left="288" w:hanging="288"/>
              <w:rPr>
                <w:sz w:val="20"/>
                <w:szCs w:val="20"/>
              </w:rPr>
            </w:pPr>
            <w:r w:rsidRPr="00993C84">
              <w:rPr>
                <w:sz w:val="20"/>
                <w:szCs w:val="20"/>
              </w:rPr>
              <w:t xml:space="preserve">Where the benefits of </w:t>
            </w:r>
            <w:r w:rsidR="00185598">
              <w:rPr>
                <w:sz w:val="20"/>
                <w:szCs w:val="20"/>
              </w:rPr>
              <w:t xml:space="preserve">RWM </w:t>
            </w:r>
            <w:r w:rsidRPr="00993C84">
              <w:rPr>
                <w:sz w:val="20"/>
                <w:szCs w:val="20"/>
              </w:rPr>
              <w:t xml:space="preserve">investments accrue as a broad public </w:t>
            </w:r>
            <w:r w:rsidRPr="00993C84">
              <w:rPr>
                <w:sz w:val="20"/>
                <w:szCs w:val="20"/>
              </w:rPr>
              <w:lastRenderedPageBreak/>
              <w:t xml:space="preserve">good, </w:t>
            </w:r>
            <w:r w:rsidR="00185598">
              <w:rPr>
                <w:sz w:val="20"/>
                <w:szCs w:val="20"/>
              </w:rPr>
              <w:t xml:space="preserve">or </w:t>
            </w:r>
            <w:r w:rsidRPr="00993C84">
              <w:rPr>
                <w:sz w:val="20"/>
                <w:szCs w:val="20"/>
              </w:rPr>
              <w:t>to other stakeholders such as those downstream, or only after considerable delay, appropriate incentives need to be available to private investors (e.g. farmers adopting RWM)</w:t>
            </w:r>
          </w:p>
          <w:p w:rsidR="00642021" w:rsidRDefault="00BF1CFD" w:rsidP="00642021">
            <w:pPr>
              <w:pStyle w:val="ListParagraph"/>
              <w:numPr>
                <w:ilvl w:val="0"/>
                <w:numId w:val="6"/>
              </w:numPr>
              <w:ind w:left="288" w:hanging="288"/>
              <w:rPr>
                <w:sz w:val="20"/>
                <w:szCs w:val="20"/>
              </w:rPr>
            </w:pPr>
            <w:r w:rsidRPr="00993C84">
              <w:rPr>
                <w:sz w:val="20"/>
                <w:szCs w:val="20"/>
              </w:rPr>
              <w:t xml:space="preserve">A market-driven </w:t>
            </w:r>
            <w:r w:rsidR="006244FA">
              <w:rPr>
                <w:sz w:val="20"/>
                <w:szCs w:val="20"/>
              </w:rPr>
              <w:t>(</w:t>
            </w:r>
            <w:r w:rsidRPr="00993C84">
              <w:rPr>
                <w:sz w:val="20"/>
                <w:szCs w:val="20"/>
              </w:rPr>
              <w:t>value-chain</w:t>
            </w:r>
            <w:r w:rsidR="006244FA">
              <w:rPr>
                <w:sz w:val="20"/>
                <w:szCs w:val="20"/>
              </w:rPr>
              <w:t>)</w:t>
            </w:r>
            <w:r w:rsidRPr="00993C84">
              <w:rPr>
                <w:sz w:val="20"/>
                <w:szCs w:val="20"/>
              </w:rPr>
              <w:t xml:space="preserve"> approach, identifying how to optimize fairly the benefits for all stakeholders while </w:t>
            </w:r>
            <w:r w:rsidR="006244FA">
              <w:rPr>
                <w:sz w:val="20"/>
                <w:szCs w:val="20"/>
              </w:rPr>
              <w:t xml:space="preserve">reducing transaction costs and </w:t>
            </w:r>
            <w:r w:rsidRPr="00993C84">
              <w:rPr>
                <w:sz w:val="20"/>
                <w:szCs w:val="20"/>
              </w:rPr>
              <w:t>sharing costs equitably</w:t>
            </w:r>
            <w:r w:rsidR="00185598">
              <w:rPr>
                <w:sz w:val="20"/>
                <w:szCs w:val="20"/>
              </w:rPr>
              <w:t>,</w:t>
            </w:r>
            <w:r w:rsidRPr="00993C84">
              <w:rPr>
                <w:sz w:val="20"/>
                <w:szCs w:val="20"/>
              </w:rPr>
              <w:t xml:space="preserve"> will inc</w:t>
            </w:r>
            <w:r w:rsidR="00642021">
              <w:rPr>
                <w:sz w:val="20"/>
                <w:szCs w:val="20"/>
              </w:rPr>
              <w:t>rease the likelihood of success.</w:t>
            </w:r>
          </w:p>
          <w:p w:rsidR="00662A7C" w:rsidRPr="00993C84" w:rsidRDefault="00BF1CFD" w:rsidP="00642021">
            <w:pPr>
              <w:pStyle w:val="ListParagraph"/>
              <w:numPr>
                <w:ilvl w:val="0"/>
                <w:numId w:val="6"/>
              </w:numPr>
              <w:ind w:left="288" w:hanging="288"/>
              <w:rPr>
                <w:sz w:val="20"/>
                <w:szCs w:val="20"/>
              </w:rPr>
            </w:pPr>
            <w:r w:rsidRPr="00993C84">
              <w:rPr>
                <w:sz w:val="20"/>
                <w:szCs w:val="20"/>
              </w:rPr>
              <w:t>“Smart” subsidies</w:t>
            </w:r>
            <w:r w:rsidR="006244FA">
              <w:rPr>
                <w:sz w:val="20"/>
                <w:szCs w:val="20"/>
              </w:rPr>
              <w:t xml:space="preserve"> or other incentives</w:t>
            </w:r>
            <w:r w:rsidRPr="00993C84">
              <w:rPr>
                <w:sz w:val="20"/>
                <w:szCs w:val="20"/>
              </w:rPr>
              <w:t xml:space="preserve"> can be used to ensure equity, for example provision of o</w:t>
            </w:r>
            <w:r w:rsidR="006244FA">
              <w:rPr>
                <w:sz w:val="20"/>
                <w:szCs w:val="20"/>
              </w:rPr>
              <w:t>pportunities to women and youth</w:t>
            </w:r>
          </w:p>
        </w:tc>
        <w:tc>
          <w:tcPr>
            <w:tcW w:w="4770" w:type="dxa"/>
          </w:tcPr>
          <w:p w:rsidR="00662A7C" w:rsidRDefault="006244FA">
            <w:r>
              <w:lastRenderedPageBreak/>
              <w:t>This message was endorsed by the workshop participants but with important adjustments</w:t>
            </w:r>
            <w:r w:rsidR="00CD5187">
              <w:t xml:space="preserve"> in terms of targeting, use of informal as well as formal rewards, and emphasis on encouraging innovation</w:t>
            </w:r>
          </w:p>
          <w:p w:rsidR="006244FA" w:rsidRDefault="006244FA">
            <w:r>
              <w:rPr>
                <w:u w:val="single"/>
              </w:rPr>
              <w:t>For service providers</w:t>
            </w:r>
          </w:p>
          <w:p w:rsidR="006244FA" w:rsidRDefault="006244FA" w:rsidP="006244FA">
            <w:pPr>
              <w:pStyle w:val="ListParagraph"/>
              <w:numPr>
                <w:ilvl w:val="0"/>
                <w:numId w:val="17"/>
              </w:numPr>
              <w:ind w:left="288" w:hanging="288"/>
            </w:pPr>
            <w:r>
              <w:t xml:space="preserve">Current incentive system for extension workers </w:t>
            </w:r>
            <w:r w:rsidR="00CD5187">
              <w:t>is based</w:t>
            </w:r>
            <w:r>
              <w:t xml:space="preserve"> on physical targets, often leading</w:t>
            </w:r>
            <w:r w:rsidR="00CD5187">
              <w:t xml:space="preserve"> to inappropriate interventions</w:t>
            </w:r>
          </w:p>
          <w:p w:rsidR="006244FA" w:rsidRDefault="006244FA" w:rsidP="006244FA">
            <w:pPr>
              <w:pStyle w:val="ListParagraph"/>
              <w:numPr>
                <w:ilvl w:val="0"/>
                <w:numId w:val="17"/>
              </w:numPr>
              <w:ind w:left="288" w:hanging="288"/>
            </w:pPr>
            <w:r>
              <w:t xml:space="preserve">“Incentives” should be understood in a broad sense, to include </w:t>
            </w:r>
            <w:r w:rsidR="00321F36">
              <w:t xml:space="preserve">formal and informal rewards, e.g. </w:t>
            </w:r>
            <w:r>
              <w:t xml:space="preserve">public recognition, </w:t>
            </w:r>
            <w:r w:rsidR="00321F36">
              <w:t xml:space="preserve">social networks, </w:t>
            </w:r>
            <w:r>
              <w:t>opportunities for training,</w:t>
            </w:r>
            <w:r w:rsidR="00321F36">
              <w:t xml:space="preserve"> encouragement,</w:t>
            </w:r>
            <w:r>
              <w:t xml:space="preserve"> etc.</w:t>
            </w:r>
          </w:p>
          <w:p w:rsidR="006244FA" w:rsidRDefault="006244FA" w:rsidP="006244FA">
            <w:pPr>
              <w:pStyle w:val="ListParagraph"/>
              <w:numPr>
                <w:ilvl w:val="0"/>
                <w:numId w:val="17"/>
              </w:numPr>
              <w:ind w:left="288" w:hanging="288"/>
            </w:pPr>
            <w:r>
              <w:t>Incentives for innovation are very important, but more difficult to design</w:t>
            </w:r>
            <w:r w:rsidR="00CD5187">
              <w:t xml:space="preserve"> – further thinking and</w:t>
            </w:r>
            <w:r>
              <w:t xml:space="preserve"> pilot testing would be needed</w:t>
            </w:r>
            <w:r w:rsidR="00181277">
              <w:t>. “Seed funds” ma</w:t>
            </w:r>
            <w:r w:rsidR="00CD5187">
              <w:t>d</w:t>
            </w:r>
            <w:r w:rsidR="00181277">
              <w:t>e available to local IPs is an example of incentives for innovation</w:t>
            </w:r>
          </w:p>
          <w:p w:rsidR="006244FA" w:rsidRDefault="006244FA" w:rsidP="006244FA">
            <w:r>
              <w:rPr>
                <w:u w:val="single"/>
              </w:rPr>
              <w:t>For farmers</w:t>
            </w:r>
            <w:r w:rsidR="00321F36">
              <w:rPr>
                <w:u w:val="single"/>
              </w:rPr>
              <w:t>, communities</w:t>
            </w:r>
            <w:r>
              <w:rPr>
                <w:u w:val="single"/>
              </w:rPr>
              <w:t xml:space="preserve"> and investors</w:t>
            </w:r>
          </w:p>
          <w:p w:rsidR="00642021" w:rsidRDefault="00642021" w:rsidP="00321F36">
            <w:pPr>
              <w:pStyle w:val="ListParagraph"/>
              <w:numPr>
                <w:ilvl w:val="0"/>
                <w:numId w:val="20"/>
              </w:numPr>
            </w:pPr>
            <w:r w:rsidRPr="00642021">
              <w:t>Evidence</w:t>
            </w:r>
            <w:r>
              <w:t xml:space="preserve"> on need to get incentives right for RWM interventi</w:t>
            </w:r>
            <w:r w:rsidR="00185598">
              <w:t>ons emerges strongly from NBDC and</w:t>
            </w:r>
            <w:r>
              <w:t xml:space="preserve"> other research, and positive examples from other countries, e.g. China, USA.</w:t>
            </w:r>
          </w:p>
          <w:p w:rsidR="000D6BC4" w:rsidRDefault="000D6BC4" w:rsidP="00321F36">
            <w:pPr>
              <w:pStyle w:val="ListParagraph"/>
              <w:numPr>
                <w:ilvl w:val="0"/>
                <w:numId w:val="20"/>
              </w:numPr>
            </w:pPr>
            <w:r>
              <w:t xml:space="preserve">Growing body of evidence from “Payment for Ecosystem Services” (PES) </w:t>
            </w:r>
            <w:r w:rsidR="00185598">
              <w:t xml:space="preserve">and similar systems </w:t>
            </w:r>
            <w:r>
              <w:lastRenderedPageBreak/>
              <w:t>internationally</w:t>
            </w:r>
          </w:p>
          <w:p w:rsidR="000D6BC4" w:rsidRDefault="000D6BC4" w:rsidP="00321F36">
            <w:pPr>
              <w:pStyle w:val="ListParagraph"/>
              <w:numPr>
                <w:ilvl w:val="0"/>
                <w:numId w:val="20"/>
              </w:numPr>
            </w:pPr>
            <w:r>
              <w:t>Work with NGOs and other organizations to learn from experiences and harmonize approaches</w:t>
            </w:r>
          </w:p>
          <w:p w:rsidR="000D6BC4" w:rsidRDefault="000D6BC4" w:rsidP="00321F36">
            <w:pPr>
              <w:pStyle w:val="ListParagraph"/>
              <w:numPr>
                <w:ilvl w:val="0"/>
                <w:numId w:val="20"/>
              </w:numPr>
            </w:pPr>
            <w:r>
              <w:t xml:space="preserve">Evidence from other African countries suggesting targeted </w:t>
            </w:r>
            <w:r w:rsidR="00185598">
              <w:t xml:space="preserve">benefits or </w:t>
            </w:r>
            <w:r>
              <w:t>subsidies can be effective in promoting</w:t>
            </w:r>
            <w:r w:rsidR="00185598">
              <w:t xml:space="preserve"> adoption of new practices and</w:t>
            </w:r>
            <w:r>
              <w:t xml:space="preserve"> innovation by poor people</w:t>
            </w:r>
          </w:p>
          <w:p w:rsidR="000D6BC4" w:rsidRPr="00EA383D" w:rsidRDefault="000D6BC4" w:rsidP="000D6BC4"/>
          <w:p w:rsidR="006244FA" w:rsidRPr="006244FA" w:rsidRDefault="006244FA" w:rsidP="006244FA"/>
        </w:tc>
        <w:tc>
          <w:tcPr>
            <w:tcW w:w="3330" w:type="dxa"/>
          </w:tcPr>
          <w:p w:rsidR="008F5739" w:rsidRDefault="008F5739" w:rsidP="008F5739">
            <w:r>
              <w:lastRenderedPageBreak/>
              <w:t>Overall, there is good evidence for the need to make changes, but mixed evidence on the efficacy of specific solutions.</w:t>
            </w:r>
          </w:p>
          <w:p w:rsidR="00662A7C" w:rsidRDefault="006244FA" w:rsidP="006244FA">
            <w:pPr>
              <w:pStyle w:val="ListParagraph"/>
              <w:numPr>
                <w:ilvl w:val="0"/>
                <w:numId w:val="18"/>
              </w:numPr>
              <w:ind w:left="288" w:hanging="288"/>
            </w:pPr>
            <w:r>
              <w:t>Ludi et al. 2013 document problems with current incentive system for DAs as does the new draft Agricultural Extension Strategy and references therein; evidence is strong that changes are needed</w:t>
            </w:r>
          </w:p>
          <w:p w:rsidR="00642021" w:rsidRDefault="006244FA" w:rsidP="00642021">
            <w:pPr>
              <w:pStyle w:val="ListParagraph"/>
              <w:numPr>
                <w:ilvl w:val="0"/>
                <w:numId w:val="18"/>
              </w:numPr>
              <w:ind w:left="288" w:hanging="288"/>
            </w:pPr>
            <w:r>
              <w:t>Workshop participants</w:t>
            </w:r>
          </w:p>
          <w:p w:rsidR="006244FA" w:rsidRDefault="006244FA" w:rsidP="006244FA">
            <w:pPr>
              <w:pStyle w:val="ListParagraph"/>
              <w:numPr>
                <w:ilvl w:val="0"/>
                <w:numId w:val="18"/>
              </w:numPr>
              <w:ind w:left="288" w:hanging="288"/>
            </w:pPr>
            <w:r>
              <w:t>Workshop participants emphasized the need for incentives for innovation</w:t>
            </w:r>
            <w:r w:rsidR="00181277">
              <w:t>; NBDC emerging evidence on IPs’ use of seed funds</w:t>
            </w:r>
            <w:r w:rsidR="008F5739">
              <w:t xml:space="preserve"> is suggestive. How to encourage innovation while retaining an effective incentive structure for thousands of extension workers needs more thought and testing; </w:t>
            </w:r>
            <w:commentRangeStart w:id="71"/>
            <w:r w:rsidR="00185598">
              <w:t xml:space="preserve">perhaps </w:t>
            </w:r>
            <w:r w:rsidR="008F5739">
              <w:t>this can be done more easily through NGOs and CBOs</w:t>
            </w:r>
            <w:commentRangeEnd w:id="71"/>
            <w:r w:rsidR="0054414C">
              <w:rPr>
                <w:rStyle w:val="CommentReference"/>
              </w:rPr>
              <w:commentReference w:id="71"/>
            </w:r>
          </w:p>
          <w:p w:rsidR="009F5BA9" w:rsidRDefault="009F5BA9" w:rsidP="006244FA">
            <w:pPr>
              <w:pStyle w:val="ListParagraph"/>
              <w:numPr>
                <w:ilvl w:val="0"/>
                <w:numId w:val="18"/>
              </w:numPr>
              <w:ind w:left="288" w:hanging="288"/>
            </w:pPr>
            <w:r>
              <w:lastRenderedPageBreak/>
              <w:t>Most spectacular case: China ‘Gain for Green’ program</w:t>
            </w:r>
            <w:r w:rsidR="00CC50E3">
              <w:t xml:space="preserve"> (Loess Watershed Rehabilitation Project)</w:t>
            </w:r>
            <w:r>
              <w:t xml:space="preserve">, World Bank 2007; </w:t>
            </w:r>
            <w:r w:rsidR="00185598">
              <w:t xml:space="preserve">also </w:t>
            </w:r>
            <w:r>
              <w:t xml:space="preserve">USA soil and water conservation: </w:t>
            </w:r>
            <w:proofErr w:type="spellStart"/>
            <w:r>
              <w:t>Zobeck</w:t>
            </w:r>
            <w:proofErr w:type="spellEnd"/>
            <w:r>
              <w:t xml:space="preserve"> &amp; </w:t>
            </w:r>
            <w:proofErr w:type="spellStart"/>
            <w:r>
              <w:t>Schillinger</w:t>
            </w:r>
            <w:proofErr w:type="spellEnd"/>
            <w:r>
              <w:t xml:space="preserve">, eds. 2010; </w:t>
            </w:r>
          </w:p>
          <w:p w:rsidR="008149B3" w:rsidRDefault="008149B3" w:rsidP="006244FA">
            <w:pPr>
              <w:pStyle w:val="ListParagraph"/>
              <w:numPr>
                <w:ilvl w:val="0"/>
                <w:numId w:val="18"/>
              </w:numPr>
              <w:ind w:left="288" w:hanging="288"/>
            </w:pPr>
            <w:r>
              <w:t>E.g. Bennett et al. 2013</w:t>
            </w:r>
          </w:p>
          <w:p w:rsidR="008149B3" w:rsidRDefault="008149B3" w:rsidP="006244FA">
            <w:pPr>
              <w:pStyle w:val="ListParagraph"/>
              <w:numPr>
                <w:ilvl w:val="0"/>
                <w:numId w:val="18"/>
              </w:numPr>
              <w:ind w:left="288" w:hanging="288"/>
            </w:pPr>
            <w:r>
              <w:t>Workshop participants</w:t>
            </w:r>
          </w:p>
          <w:p w:rsidR="006244FA" w:rsidRDefault="00DE158E" w:rsidP="003E625B">
            <w:pPr>
              <w:pStyle w:val="ListParagraph"/>
              <w:numPr>
                <w:ilvl w:val="0"/>
                <w:numId w:val="18"/>
              </w:numPr>
              <w:ind w:left="288" w:hanging="288"/>
            </w:pPr>
            <w:r>
              <w:t>E.g. Denning et al. 2009 on Malawi input subsidy program</w:t>
            </w:r>
            <w:r w:rsidR="008C5769">
              <w:t xml:space="preserve">; </w:t>
            </w:r>
            <w:proofErr w:type="spellStart"/>
            <w:r w:rsidR="008C5769">
              <w:t>Mangisoni</w:t>
            </w:r>
            <w:proofErr w:type="spellEnd"/>
            <w:r w:rsidR="008C5769">
              <w:t xml:space="preserve"> et al. 2007</w:t>
            </w:r>
            <w:r w:rsidR="00E0045F">
              <w:t>;and many other references available</w:t>
            </w:r>
            <w:r w:rsidR="00185598">
              <w:t xml:space="preserve"> on targeted benefits</w:t>
            </w:r>
          </w:p>
        </w:tc>
        <w:tc>
          <w:tcPr>
            <w:tcW w:w="1998" w:type="dxa"/>
          </w:tcPr>
          <w:p w:rsidR="003F28C9" w:rsidRPr="003F28C9" w:rsidRDefault="003F28C9">
            <w:pPr>
              <w:rPr>
                <w:sz w:val="20"/>
                <w:szCs w:val="20"/>
                <w:u w:val="single"/>
              </w:rPr>
            </w:pPr>
            <w:r>
              <w:rPr>
                <w:sz w:val="20"/>
                <w:szCs w:val="20"/>
                <w:u w:val="single"/>
              </w:rPr>
              <w:lastRenderedPageBreak/>
              <w:t>Service-providers</w:t>
            </w:r>
          </w:p>
          <w:p w:rsidR="00662A7C" w:rsidRPr="00291D60" w:rsidRDefault="003F28C9" w:rsidP="00291D60">
            <w:pPr>
              <w:pStyle w:val="ListParagraph"/>
              <w:numPr>
                <w:ilvl w:val="0"/>
                <w:numId w:val="38"/>
              </w:numPr>
              <w:ind w:left="144" w:hanging="144"/>
              <w:rPr>
                <w:sz w:val="20"/>
                <w:szCs w:val="20"/>
              </w:rPr>
            </w:pPr>
            <w:r w:rsidRPr="00291D60">
              <w:rPr>
                <w:sz w:val="20"/>
                <w:szCs w:val="20"/>
              </w:rPr>
              <w:t>Scan international literature on incentive systems and on encouraging innovation</w:t>
            </w:r>
          </w:p>
          <w:p w:rsidR="003F28C9" w:rsidRPr="00291D60" w:rsidRDefault="003F28C9" w:rsidP="00291D60">
            <w:pPr>
              <w:pStyle w:val="ListParagraph"/>
              <w:numPr>
                <w:ilvl w:val="0"/>
                <w:numId w:val="38"/>
              </w:numPr>
              <w:ind w:left="144" w:hanging="144"/>
              <w:rPr>
                <w:sz w:val="20"/>
                <w:szCs w:val="20"/>
              </w:rPr>
            </w:pPr>
            <w:r w:rsidRPr="00291D60">
              <w:rPr>
                <w:sz w:val="20"/>
                <w:szCs w:val="20"/>
              </w:rPr>
              <w:t>Identify Ethiopian cases of use of non-monetary incentives</w:t>
            </w:r>
          </w:p>
          <w:p w:rsidR="003F28C9" w:rsidRDefault="003F28C9">
            <w:pPr>
              <w:rPr>
                <w:sz w:val="20"/>
                <w:szCs w:val="20"/>
              </w:rPr>
            </w:pPr>
            <w:r>
              <w:rPr>
                <w:sz w:val="20"/>
                <w:szCs w:val="20"/>
                <w:u w:val="single"/>
              </w:rPr>
              <w:t>Farmers and investors</w:t>
            </w:r>
          </w:p>
          <w:p w:rsidR="003F28C9" w:rsidRPr="00291D60" w:rsidRDefault="003F28C9" w:rsidP="00291D60">
            <w:pPr>
              <w:pStyle w:val="ListParagraph"/>
              <w:numPr>
                <w:ilvl w:val="0"/>
                <w:numId w:val="39"/>
              </w:numPr>
              <w:ind w:left="144" w:hanging="144"/>
              <w:rPr>
                <w:sz w:val="20"/>
                <w:szCs w:val="20"/>
              </w:rPr>
            </w:pPr>
            <w:r w:rsidRPr="00291D60">
              <w:rPr>
                <w:sz w:val="20"/>
                <w:szCs w:val="20"/>
              </w:rPr>
              <w:t xml:space="preserve">Working with </w:t>
            </w:r>
            <w:proofErr w:type="spellStart"/>
            <w:r w:rsidRPr="00291D60">
              <w:rPr>
                <w:sz w:val="20"/>
                <w:szCs w:val="20"/>
              </w:rPr>
              <w:t>MoA</w:t>
            </w:r>
            <w:proofErr w:type="spellEnd"/>
            <w:r w:rsidRPr="00291D60">
              <w:rPr>
                <w:sz w:val="20"/>
                <w:szCs w:val="20"/>
              </w:rPr>
              <w:t xml:space="preserve"> and other stakeholders, develop clear guidelines </w:t>
            </w:r>
            <w:r w:rsidR="00463CD9">
              <w:rPr>
                <w:sz w:val="20"/>
                <w:szCs w:val="20"/>
              </w:rPr>
              <w:t xml:space="preserve">on </w:t>
            </w:r>
            <w:r w:rsidRPr="00291D60">
              <w:rPr>
                <w:sz w:val="20"/>
                <w:szCs w:val="20"/>
              </w:rPr>
              <w:t>cost- and benefit-sharing on watersheds, optimizing overall benefit stream, and how the concept of ‘smart subsidies’ can be tested in Ethiopia</w:t>
            </w:r>
          </w:p>
          <w:p w:rsidR="003F28C9" w:rsidRPr="00291D60" w:rsidRDefault="003F28C9" w:rsidP="00291D60">
            <w:pPr>
              <w:pStyle w:val="ListParagraph"/>
              <w:numPr>
                <w:ilvl w:val="0"/>
                <w:numId w:val="39"/>
              </w:numPr>
              <w:ind w:left="144" w:hanging="144"/>
              <w:rPr>
                <w:sz w:val="20"/>
                <w:szCs w:val="20"/>
              </w:rPr>
            </w:pPr>
            <w:r w:rsidRPr="00291D60">
              <w:rPr>
                <w:sz w:val="20"/>
                <w:szCs w:val="20"/>
              </w:rPr>
              <w:t xml:space="preserve">Design an action research program on watershed RWM incentive systems </w:t>
            </w:r>
            <w:r w:rsidRPr="00291D60">
              <w:rPr>
                <w:sz w:val="20"/>
                <w:szCs w:val="20"/>
              </w:rPr>
              <w:lastRenderedPageBreak/>
              <w:t xml:space="preserve">as part of larger </w:t>
            </w:r>
            <w:r w:rsidR="00463CD9">
              <w:rPr>
                <w:sz w:val="20"/>
                <w:szCs w:val="20"/>
              </w:rPr>
              <w:t xml:space="preserve">collaborative </w:t>
            </w:r>
            <w:r w:rsidRPr="00291D60">
              <w:rPr>
                <w:sz w:val="20"/>
                <w:szCs w:val="20"/>
              </w:rPr>
              <w:t>program proposal</w:t>
            </w:r>
          </w:p>
          <w:p w:rsidR="003F28C9" w:rsidRPr="003F28C9" w:rsidRDefault="003F28C9">
            <w:pPr>
              <w:rPr>
                <w:sz w:val="20"/>
                <w:szCs w:val="20"/>
              </w:rPr>
            </w:pPr>
          </w:p>
          <w:p w:rsidR="003F28C9" w:rsidRPr="001116B6" w:rsidRDefault="003F28C9">
            <w:pPr>
              <w:rPr>
                <w:sz w:val="20"/>
                <w:szCs w:val="20"/>
              </w:rPr>
            </w:pPr>
          </w:p>
        </w:tc>
      </w:tr>
      <w:tr w:rsidR="006244FA" w:rsidTr="005828A4">
        <w:tc>
          <w:tcPr>
            <w:tcW w:w="558" w:type="dxa"/>
          </w:tcPr>
          <w:p w:rsidR="00662A7C" w:rsidRPr="001116B6" w:rsidRDefault="00662A7C" w:rsidP="00A02448">
            <w:pPr>
              <w:pStyle w:val="ListParagraph"/>
              <w:numPr>
                <w:ilvl w:val="0"/>
                <w:numId w:val="25"/>
              </w:numPr>
              <w:rPr>
                <w:sz w:val="20"/>
                <w:szCs w:val="20"/>
              </w:rPr>
            </w:pPr>
          </w:p>
        </w:tc>
        <w:tc>
          <w:tcPr>
            <w:tcW w:w="2520" w:type="dxa"/>
          </w:tcPr>
          <w:p w:rsidR="00542E8C" w:rsidRDefault="00BF1CFD" w:rsidP="00BF1CFD">
            <w:pPr>
              <w:rPr>
                <w:sz w:val="20"/>
                <w:szCs w:val="20"/>
              </w:rPr>
            </w:pPr>
            <w:r w:rsidRPr="00993C84">
              <w:rPr>
                <w:sz w:val="20"/>
                <w:szCs w:val="20"/>
              </w:rPr>
              <w:t xml:space="preserve">Ethiopia’s investments in its </w:t>
            </w:r>
            <w:r w:rsidRPr="00993C84">
              <w:rPr>
                <w:b/>
                <w:sz w:val="20"/>
                <w:szCs w:val="20"/>
              </w:rPr>
              <w:t>human resources</w:t>
            </w:r>
            <w:r w:rsidRPr="00993C84">
              <w:rPr>
                <w:sz w:val="20"/>
                <w:szCs w:val="20"/>
              </w:rPr>
              <w:t xml:space="preserve"> </w:t>
            </w:r>
            <w:r w:rsidR="003D6D57">
              <w:rPr>
                <w:sz w:val="20"/>
                <w:szCs w:val="20"/>
              </w:rPr>
              <w:t xml:space="preserve">and </w:t>
            </w:r>
            <w:r w:rsidR="003D6D57">
              <w:rPr>
                <w:b/>
                <w:sz w:val="20"/>
                <w:szCs w:val="20"/>
              </w:rPr>
              <w:t xml:space="preserve">institutional </w:t>
            </w:r>
            <w:r w:rsidR="003D6D57" w:rsidRPr="00A02448">
              <w:rPr>
                <w:b/>
                <w:sz w:val="20"/>
                <w:szCs w:val="20"/>
              </w:rPr>
              <w:t>capacities</w:t>
            </w:r>
            <w:r w:rsidR="003D6D57">
              <w:rPr>
                <w:sz w:val="20"/>
                <w:szCs w:val="20"/>
              </w:rPr>
              <w:t xml:space="preserve"> </w:t>
            </w:r>
            <w:r w:rsidRPr="003D6D57">
              <w:rPr>
                <w:sz w:val="20"/>
                <w:szCs w:val="20"/>
              </w:rPr>
              <w:t>are</w:t>
            </w:r>
            <w:r w:rsidRPr="00993C84">
              <w:rPr>
                <w:sz w:val="20"/>
                <w:szCs w:val="20"/>
              </w:rPr>
              <w:t xml:space="preserve"> already paying enormous dividends. Strengthening these investments will</w:t>
            </w:r>
            <w:r w:rsidR="00542E8C">
              <w:rPr>
                <w:sz w:val="20"/>
                <w:szCs w:val="20"/>
              </w:rPr>
              <w:t xml:space="preserve"> further enhance the benefits. </w:t>
            </w:r>
          </w:p>
          <w:p w:rsidR="00BF1CFD" w:rsidRPr="003D6D57" w:rsidRDefault="003D6D57" w:rsidP="00BF1CFD">
            <w:pPr>
              <w:rPr>
                <w:sz w:val="20"/>
                <w:szCs w:val="20"/>
                <w:u w:val="single"/>
              </w:rPr>
            </w:pPr>
            <w:r>
              <w:rPr>
                <w:sz w:val="20"/>
                <w:szCs w:val="20"/>
                <w:u w:val="single"/>
              </w:rPr>
              <w:t>Human resources</w:t>
            </w:r>
          </w:p>
          <w:p w:rsidR="00BF1CFD" w:rsidRPr="00993C84" w:rsidRDefault="003D6D57" w:rsidP="00BF1CFD">
            <w:pPr>
              <w:pStyle w:val="ListParagraph"/>
              <w:numPr>
                <w:ilvl w:val="0"/>
                <w:numId w:val="7"/>
              </w:numPr>
              <w:ind w:left="288" w:hanging="288"/>
              <w:rPr>
                <w:sz w:val="20"/>
                <w:szCs w:val="20"/>
              </w:rPr>
            </w:pPr>
            <w:r>
              <w:rPr>
                <w:i/>
                <w:sz w:val="20"/>
                <w:szCs w:val="20"/>
              </w:rPr>
              <w:lastRenderedPageBreak/>
              <w:t>Implementers:</w:t>
            </w:r>
            <w:r>
              <w:rPr>
                <w:sz w:val="20"/>
                <w:szCs w:val="20"/>
              </w:rPr>
              <w:t xml:space="preserve"> </w:t>
            </w:r>
            <w:r w:rsidR="00BF1CFD" w:rsidRPr="00993C84">
              <w:rPr>
                <w:sz w:val="20"/>
                <w:szCs w:val="20"/>
              </w:rPr>
              <w:t xml:space="preserve">Improve the formal training curriculum (e.g. TVET, as planned), complemented by continuous in-service training, </w:t>
            </w:r>
            <w:r w:rsidR="006558EC">
              <w:rPr>
                <w:sz w:val="20"/>
                <w:szCs w:val="20"/>
              </w:rPr>
              <w:t>e.g.</w:t>
            </w:r>
            <w:r w:rsidR="00BF1CFD" w:rsidRPr="00993C84">
              <w:rPr>
                <w:sz w:val="20"/>
                <w:szCs w:val="20"/>
              </w:rPr>
              <w:t xml:space="preserve"> in problem-solving, comm</w:t>
            </w:r>
            <w:r w:rsidR="006558EC">
              <w:rPr>
                <w:sz w:val="20"/>
                <w:szCs w:val="20"/>
              </w:rPr>
              <w:t>unication and</w:t>
            </w:r>
            <w:r>
              <w:rPr>
                <w:sz w:val="20"/>
                <w:szCs w:val="20"/>
              </w:rPr>
              <w:t xml:space="preserve"> facilitation skills</w:t>
            </w:r>
          </w:p>
          <w:p w:rsidR="00BF1CFD" w:rsidRPr="00993C84" w:rsidRDefault="003D6D57" w:rsidP="00BF1CFD">
            <w:pPr>
              <w:pStyle w:val="ListParagraph"/>
              <w:numPr>
                <w:ilvl w:val="0"/>
                <w:numId w:val="7"/>
              </w:numPr>
              <w:ind w:left="288" w:hanging="288"/>
              <w:rPr>
                <w:sz w:val="20"/>
                <w:szCs w:val="20"/>
              </w:rPr>
            </w:pPr>
            <w:r>
              <w:rPr>
                <w:i/>
                <w:sz w:val="20"/>
                <w:szCs w:val="20"/>
              </w:rPr>
              <w:t>Implementers, farmers:</w:t>
            </w:r>
            <w:r>
              <w:rPr>
                <w:sz w:val="20"/>
                <w:szCs w:val="20"/>
              </w:rPr>
              <w:t xml:space="preserve"> </w:t>
            </w:r>
            <w:r w:rsidR="00BF1CFD" w:rsidRPr="00993C84">
              <w:rPr>
                <w:sz w:val="20"/>
                <w:szCs w:val="20"/>
              </w:rPr>
              <w:t>Supplement formal training with informal</w:t>
            </w:r>
            <w:r w:rsidR="006558EC">
              <w:rPr>
                <w:sz w:val="20"/>
                <w:szCs w:val="20"/>
              </w:rPr>
              <w:t xml:space="preserve"> hands-on training for farmers and</w:t>
            </w:r>
            <w:r w:rsidR="00BF1CFD" w:rsidRPr="00993C84">
              <w:rPr>
                <w:sz w:val="20"/>
                <w:szCs w:val="20"/>
              </w:rPr>
              <w:t xml:space="preserve"> other stakeholders (including special arrangements for women), e.g. through farmer field days, farmer-to-farmer exchanges</w:t>
            </w:r>
          </w:p>
          <w:p w:rsidR="00BF1CFD" w:rsidRDefault="003D6D57" w:rsidP="00BF1CFD">
            <w:pPr>
              <w:pStyle w:val="ListParagraph"/>
              <w:numPr>
                <w:ilvl w:val="0"/>
                <w:numId w:val="7"/>
              </w:numPr>
              <w:ind w:left="288" w:hanging="288"/>
              <w:rPr>
                <w:sz w:val="20"/>
                <w:szCs w:val="20"/>
              </w:rPr>
            </w:pPr>
            <w:r>
              <w:rPr>
                <w:i/>
                <w:sz w:val="20"/>
                <w:szCs w:val="20"/>
              </w:rPr>
              <w:t>Farmers:</w:t>
            </w:r>
            <w:r>
              <w:rPr>
                <w:sz w:val="20"/>
                <w:szCs w:val="20"/>
              </w:rPr>
              <w:t xml:space="preserve"> </w:t>
            </w:r>
            <w:r w:rsidR="00BF1CFD" w:rsidRPr="00993C84">
              <w:rPr>
                <w:sz w:val="20"/>
                <w:szCs w:val="20"/>
              </w:rPr>
              <w:t xml:space="preserve">Make greater use of learning tools such as games, including those developed </w:t>
            </w:r>
            <w:r w:rsidR="00C801D9">
              <w:rPr>
                <w:sz w:val="20"/>
                <w:szCs w:val="20"/>
              </w:rPr>
              <w:t>and tested under NBDC</w:t>
            </w:r>
          </w:p>
          <w:p w:rsidR="003D6D57" w:rsidRDefault="003D6D57" w:rsidP="003D6D57">
            <w:pPr>
              <w:pStyle w:val="ListParagraph"/>
              <w:numPr>
                <w:ilvl w:val="0"/>
                <w:numId w:val="7"/>
              </w:numPr>
              <w:ind w:left="288" w:hanging="288"/>
              <w:rPr>
                <w:sz w:val="20"/>
                <w:szCs w:val="20"/>
              </w:rPr>
            </w:pPr>
            <w:r>
              <w:rPr>
                <w:i/>
                <w:sz w:val="20"/>
                <w:szCs w:val="20"/>
              </w:rPr>
              <w:t>Researchers:</w:t>
            </w:r>
            <w:r w:rsidR="006558EC">
              <w:rPr>
                <w:sz w:val="20"/>
                <w:szCs w:val="20"/>
              </w:rPr>
              <w:t xml:space="preserve"> Long and</w:t>
            </w:r>
            <w:r>
              <w:rPr>
                <w:sz w:val="20"/>
                <w:szCs w:val="20"/>
              </w:rPr>
              <w:t xml:space="preserve"> short term training, facilitate access to resources for example on-line material </w:t>
            </w:r>
          </w:p>
          <w:p w:rsidR="00662A7C" w:rsidRDefault="00BF1CFD" w:rsidP="003D6D57">
            <w:pPr>
              <w:pStyle w:val="ListParagraph"/>
              <w:numPr>
                <w:ilvl w:val="0"/>
                <w:numId w:val="7"/>
              </w:numPr>
              <w:ind w:left="288" w:hanging="288"/>
              <w:rPr>
                <w:sz w:val="20"/>
                <w:szCs w:val="20"/>
              </w:rPr>
            </w:pPr>
            <w:r w:rsidRPr="00993C84">
              <w:rPr>
                <w:sz w:val="20"/>
                <w:szCs w:val="20"/>
              </w:rPr>
              <w:t>Support use of well-supervised post</w:t>
            </w:r>
            <w:r w:rsidR="003D6D57">
              <w:rPr>
                <w:sz w:val="20"/>
                <w:szCs w:val="20"/>
              </w:rPr>
              <w:t>-</w:t>
            </w:r>
            <w:r w:rsidRPr="00993C84">
              <w:rPr>
                <w:sz w:val="20"/>
                <w:szCs w:val="20"/>
              </w:rPr>
              <w:t xml:space="preserve">graduate students to obtain independent feedback </w:t>
            </w:r>
            <w:r w:rsidR="003D6D57">
              <w:rPr>
                <w:sz w:val="20"/>
                <w:szCs w:val="20"/>
              </w:rPr>
              <w:t xml:space="preserve">on RWM </w:t>
            </w:r>
            <w:r w:rsidR="003D6D57">
              <w:rPr>
                <w:sz w:val="20"/>
                <w:szCs w:val="20"/>
              </w:rPr>
              <w:lastRenderedPageBreak/>
              <w:t>programs and innovations</w:t>
            </w:r>
          </w:p>
          <w:p w:rsidR="003D6D57" w:rsidRDefault="003D6D57" w:rsidP="003D6D57">
            <w:pPr>
              <w:rPr>
                <w:sz w:val="20"/>
                <w:szCs w:val="20"/>
              </w:rPr>
            </w:pPr>
            <w:r>
              <w:rPr>
                <w:sz w:val="20"/>
                <w:szCs w:val="20"/>
                <w:u w:val="single"/>
              </w:rPr>
              <w:t>Institutional capacity</w:t>
            </w:r>
          </w:p>
          <w:p w:rsidR="003D6D57" w:rsidRDefault="003D6D57" w:rsidP="003D6D57">
            <w:pPr>
              <w:pStyle w:val="ListParagraph"/>
              <w:numPr>
                <w:ilvl w:val="0"/>
                <w:numId w:val="21"/>
              </w:numPr>
              <w:ind w:left="288" w:hanging="288"/>
              <w:rPr>
                <w:sz w:val="20"/>
                <w:szCs w:val="20"/>
              </w:rPr>
            </w:pPr>
            <w:r>
              <w:rPr>
                <w:sz w:val="20"/>
                <w:szCs w:val="20"/>
              </w:rPr>
              <w:t>Improve quality of facilities, e.g. internet access</w:t>
            </w:r>
          </w:p>
          <w:p w:rsidR="003D6D57" w:rsidRDefault="003D6D57" w:rsidP="003D6D57">
            <w:pPr>
              <w:pStyle w:val="ListParagraph"/>
              <w:numPr>
                <w:ilvl w:val="0"/>
                <w:numId w:val="21"/>
              </w:numPr>
              <w:ind w:left="288" w:hanging="288"/>
              <w:rPr>
                <w:sz w:val="20"/>
                <w:szCs w:val="20"/>
              </w:rPr>
            </w:pPr>
            <w:r>
              <w:rPr>
                <w:sz w:val="20"/>
                <w:szCs w:val="20"/>
              </w:rPr>
              <w:t>Improve incentive structure</w:t>
            </w:r>
            <w:r w:rsidR="00C801D9">
              <w:rPr>
                <w:sz w:val="20"/>
                <w:szCs w:val="20"/>
              </w:rPr>
              <w:t xml:space="preserve"> (e.g. benefits like housing, schooling)</w:t>
            </w:r>
            <w:r>
              <w:rPr>
                <w:sz w:val="20"/>
                <w:szCs w:val="20"/>
              </w:rPr>
              <w:t xml:space="preserve"> for researchers, especially those posted in Regions</w:t>
            </w:r>
          </w:p>
          <w:p w:rsidR="00F61691" w:rsidRPr="00F61691" w:rsidRDefault="00F61691" w:rsidP="00F61691">
            <w:pPr>
              <w:rPr>
                <w:b/>
                <w:sz w:val="20"/>
                <w:szCs w:val="20"/>
              </w:rPr>
            </w:pPr>
            <w:r>
              <w:rPr>
                <w:b/>
                <w:sz w:val="20"/>
                <w:szCs w:val="20"/>
              </w:rPr>
              <w:t>Training Needs Assessment recommended by workshop participants</w:t>
            </w:r>
          </w:p>
        </w:tc>
        <w:tc>
          <w:tcPr>
            <w:tcW w:w="4770" w:type="dxa"/>
          </w:tcPr>
          <w:p w:rsidR="00662A7C" w:rsidRDefault="00542E8C" w:rsidP="00542E8C">
            <w:r>
              <w:lastRenderedPageBreak/>
              <w:t xml:space="preserve">Workshop participants considered this a very high priority message, but proposed two distinctions: between developing human resources and institutional capacities; and between research </w:t>
            </w:r>
            <w:r w:rsidR="006558EC">
              <w:t>and</w:t>
            </w:r>
            <w:r>
              <w:t xml:space="preserve"> implementation (both extension workers and farmers) capacities. They also strongly recommended implementing a Training Needs Assessment</w:t>
            </w:r>
            <w:r w:rsidR="006558EC">
              <w:t xml:space="preserve"> (TNA)</w:t>
            </w:r>
          </w:p>
          <w:p w:rsidR="00C801D9" w:rsidRPr="00C801D9" w:rsidRDefault="00C801D9" w:rsidP="00542E8C">
            <w:pPr>
              <w:rPr>
                <w:u w:val="single"/>
              </w:rPr>
            </w:pPr>
            <w:r>
              <w:rPr>
                <w:u w:val="single"/>
              </w:rPr>
              <w:lastRenderedPageBreak/>
              <w:t>Human resources</w:t>
            </w:r>
          </w:p>
          <w:p w:rsidR="00C801D9" w:rsidRDefault="00C801D9" w:rsidP="00C801D9">
            <w:pPr>
              <w:pStyle w:val="ListParagraph"/>
              <w:numPr>
                <w:ilvl w:val="0"/>
                <w:numId w:val="22"/>
              </w:numPr>
            </w:pPr>
            <w:r>
              <w:t>Improving training is central to draft Agricultural Extension Strategy</w:t>
            </w:r>
          </w:p>
          <w:p w:rsidR="00C801D9" w:rsidRDefault="00C801D9" w:rsidP="00C801D9">
            <w:pPr>
              <w:pStyle w:val="ListParagraph"/>
              <w:numPr>
                <w:ilvl w:val="0"/>
                <w:numId w:val="22"/>
              </w:numPr>
            </w:pPr>
            <w:r>
              <w:t>Informal hands-on training is also discussed in draft Agricultural Extension Strategy</w:t>
            </w:r>
          </w:p>
          <w:p w:rsidR="00C801D9" w:rsidRDefault="00C801D9" w:rsidP="00C801D9">
            <w:pPr>
              <w:pStyle w:val="ListParagraph"/>
              <w:numPr>
                <w:ilvl w:val="0"/>
                <w:numId w:val="22"/>
              </w:numPr>
            </w:pPr>
            <w:r>
              <w:t>Learning tools discussed in next message</w:t>
            </w:r>
          </w:p>
          <w:p w:rsidR="00C801D9" w:rsidRDefault="00C801D9" w:rsidP="00C801D9">
            <w:pPr>
              <w:pStyle w:val="ListParagraph"/>
              <w:numPr>
                <w:ilvl w:val="0"/>
                <w:numId w:val="22"/>
              </w:numPr>
            </w:pPr>
            <w:r>
              <w:t>Workshop participants from research institutions felt that research should have a higher priority, as Ethiopia moves to “knowledge-based development”, and that the previous emphasis on ‘</w:t>
            </w:r>
            <w:proofErr w:type="spellStart"/>
            <w:r>
              <w:t>massification</w:t>
            </w:r>
            <w:proofErr w:type="spellEnd"/>
            <w:r>
              <w:t>’ of education should now shift to a greater focus on quality</w:t>
            </w:r>
          </w:p>
          <w:p w:rsidR="00C801D9" w:rsidRDefault="00C801D9" w:rsidP="00C801D9">
            <w:pPr>
              <w:pStyle w:val="ListParagraph"/>
              <w:numPr>
                <w:ilvl w:val="0"/>
                <w:numId w:val="22"/>
              </w:numPr>
            </w:pPr>
            <w:r>
              <w:t>Well-supervised post-graduate students can play important roles in obtaining feedback on intervention programs as well as contributing to their capacity building</w:t>
            </w:r>
          </w:p>
          <w:p w:rsidR="00C801D9" w:rsidRDefault="00F61691" w:rsidP="00F61691">
            <w:r>
              <w:rPr>
                <w:u w:val="single"/>
              </w:rPr>
              <w:t>Institutional capacity</w:t>
            </w:r>
          </w:p>
          <w:p w:rsidR="00F61691" w:rsidRDefault="00F61691" w:rsidP="00F61691">
            <w:pPr>
              <w:pStyle w:val="ListParagraph"/>
              <w:numPr>
                <w:ilvl w:val="0"/>
                <w:numId w:val="22"/>
              </w:numPr>
            </w:pPr>
            <w:r>
              <w:t>Workshop participants emphasized the need to improve the quality of facilities for both researchers and development agents</w:t>
            </w:r>
          </w:p>
          <w:p w:rsidR="00A02448" w:rsidRDefault="00F61691" w:rsidP="00F61691">
            <w:pPr>
              <w:pStyle w:val="ListParagraph"/>
              <w:numPr>
                <w:ilvl w:val="0"/>
                <w:numId w:val="22"/>
              </w:numPr>
            </w:pPr>
            <w:r>
              <w:t>Workshop participants also emphasized the need to improve the incentives for researchers and extension staff, especially regarding facilities for families, etc.</w:t>
            </w:r>
          </w:p>
          <w:p w:rsidR="00F61691" w:rsidRPr="00F61691" w:rsidRDefault="00F61691" w:rsidP="00F61691">
            <w:pPr>
              <w:pStyle w:val="ListParagraph"/>
              <w:numPr>
                <w:ilvl w:val="0"/>
                <w:numId w:val="22"/>
              </w:numPr>
            </w:pPr>
            <w:r>
              <w:t>The workshop participants strongly recommended carrying out a national “</w:t>
            </w:r>
            <w:r w:rsidRPr="00A02448">
              <w:rPr>
                <w:b/>
              </w:rPr>
              <w:t>Training Needs Assessment</w:t>
            </w:r>
            <w:r>
              <w:t xml:space="preserve">” (TNA) for promoting improved RWM. This should be broad-based, examining institutional capacities, incentive structures, actual skills and knowledge needed, targeting training, etc. </w:t>
            </w:r>
            <w:r>
              <w:lastRenderedPageBreak/>
              <w:t>They proposed developing a terms of reference, seeking resources from the Ministry of Agriculture, and outsourcing to consultants. A consultative workshop should be used to get feedback on the proposed work plan and methodology, and workshops to share and get feedback on draft report.</w:t>
            </w:r>
          </w:p>
        </w:tc>
        <w:tc>
          <w:tcPr>
            <w:tcW w:w="3330" w:type="dxa"/>
          </w:tcPr>
          <w:p w:rsidR="00A02448" w:rsidRPr="00A02448" w:rsidRDefault="00A02448">
            <w:r>
              <w:lastRenderedPageBreak/>
              <w:t>The remarkable progress made in Ethiopia as a result of its investments in human resources and strengthening institutional capacities is strong evidence in favor of these investments.</w:t>
            </w:r>
          </w:p>
          <w:p w:rsidR="00662A7C" w:rsidRDefault="00A02448">
            <w:r>
              <w:rPr>
                <w:u w:val="single"/>
              </w:rPr>
              <w:t>Human resources</w:t>
            </w:r>
          </w:p>
          <w:p w:rsidR="00A02448" w:rsidRDefault="00A02448" w:rsidP="00A02448">
            <w:pPr>
              <w:pStyle w:val="ListParagraph"/>
              <w:numPr>
                <w:ilvl w:val="0"/>
                <w:numId w:val="24"/>
              </w:numPr>
              <w:ind w:left="288" w:hanging="288"/>
            </w:pPr>
            <w:r>
              <w:t xml:space="preserve">Draft Agricultural Extension </w:t>
            </w:r>
            <w:r>
              <w:lastRenderedPageBreak/>
              <w:t>strategy</w:t>
            </w:r>
          </w:p>
          <w:p w:rsidR="00A02448" w:rsidRDefault="00A02448" w:rsidP="00A02448">
            <w:pPr>
              <w:pStyle w:val="ListParagraph"/>
              <w:numPr>
                <w:ilvl w:val="0"/>
                <w:numId w:val="24"/>
              </w:numPr>
              <w:ind w:left="288" w:hanging="288"/>
            </w:pPr>
            <w:r>
              <w:t>Draft Agricultural Extension Strategy; experience gained in Ethiopia and elsewhere with farmer-farmer training, farmer field schools, etc.</w:t>
            </w:r>
          </w:p>
          <w:p w:rsidR="00A02448" w:rsidRDefault="00A02448" w:rsidP="00A02448">
            <w:pPr>
              <w:pStyle w:val="ListParagraph"/>
              <w:numPr>
                <w:ilvl w:val="0"/>
                <w:numId w:val="24"/>
              </w:numPr>
              <w:ind w:left="288" w:hanging="288"/>
            </w:pPr>
            <w:r>
              <w:t>See message 6</w:t>
            </w:r>
          </w:p>
          <w:p w:rsidR="00A02448" w:rsidRDefault="00A02448" w:rsidP="00A02448">
            <w:pPr>
              <w:pStyle w:val="ListParagraph"/>
              <w:numPr>
                <w:ilvl w:val="0"/>
                <w:numId w:val="24"/>
              </w:numPr>
              <w:ind w:left="288" w:hanging="288"/>
            </w:pPr>
            <w:r>
              <w:t>Workshop participants’ experiences</w:t>
            </w:r>
          </w:p>
          <w:p w:rsidR="00A02448" w:rsidRDefault="00A02448" w:rsidP="00A02448">
            <w:pPr>
              <w:pStyle w:val="ListParagraph"/>
              <w:numPr>
                <w:ilvl w:val="0"/>
                <w:numId w:val="24"/>
              </w:numPr>
              <w:ind w:left="288" w:hanging="288"/>
            </w:pPr>
            <w:r>
              <w:t>NBDC and other CGIAR experience—see NBDC website</w:t>
            </w:r>
          </w:p>
          <w:p w:rsidR="00A02448" w:rsidRDefault="00A02448" w:rsidP="00A02448">
            <w:r>
              <w:rPr>
                <w:u w:val="single"/>
              </w:rPr>
              <w:t>Institutional capacity</w:t>
            </w:r>
          </w:p>
          <w:p w:rsidR="00A02448" w:rsidRDefault="00A02448" w:rsidP="00A02448">
            <w:pPr>
              <w:pStyle w:val="ListParagraph"/>
              <w:numPr>
                <w:ilvl w:val="0"/>
                <w:numId w:val="25"/>
              </w:numPr>
            </w:pPr>
            <w:r>
              <w:t>Workshop participants’ experiences</w:t>
            </w:r>
          </w:p>
          <w:p w:rsidR="00A02448" w:rsidRDefault="00A02448" w:rsidP="00A02448">
            <w:pPr>
              <w:pStyle w:val="ListParagraph"/>
              <w:numPr>
                <w:ilvl w:val="0"/>
                <w:numId w:val="25"/>
              </w:numPr>
            </w:pPr>
            <w:r>
              <w:t>Workshop participants’ experiences</w:t>
            </w:r>
          </w:p>
          <w:p w:rsidR="00A02448" w:rsidRPr="00A02448" w:rsidRDefault="00A02448" w:rsidP="00A02448">
            <w:pPr>
              <w:pStyle w:val="ListParagraph"/>
              <w:numPr>
                <w:ilvl w:val="0"/>
                <w:numId w:val="25"/>
              </w:numPr>
            </w:pPr>
            <w:r>
              <w:t>Workshop participants’ recommendation.  Professionally implemented based on a carefully prepared TOR, TNAs can be a very important tool for planning future strategies and investments</w:t>
            </w:r>
            <w:r w:rsidR="006E064A">
              <w:t>; methodologies and samples are available</w:t>
            </w:r>
          </w:p>
        </w:tc>
        <w:tc>
          <w:tcPr>
            <w:tcW w:w="1998" w:type="dxa"/>
          </w:tcPr>
          <w:p w:rsidR="00BC7B96" w:rsidRDefault="00BC7B96" w:rsidP="00BC7B96">
            <w:pPr>
              <w:pStyle w:val="ListParagraph"/>
              <w:numPr>
                <w:ilvl w:val="0"/>
                <w:numId w:val="40"/>
              </w:numPr>
              <w:ind w:left="144" w:hanging="144"/>
              <w:rPr>
                <w:sz w:val="20"/>
                <w:szCs w:val="20"/>
              </w:rPr>
            </w:pPr>
            <w:r>
              <w:rPr>
                <w:sz w:val="20"/>
                <w:szCs w:val="20"/>
              </w:rPr>
              <w:lastRenderedPageBreak/>
              <w:t>Submit comments on the draft Agricultural Extension Strategy (draft already prepared)</w:t>
            </w:r>
          </w:p>
          <w:p w:rsidR="00662A7C" w:rsidRDefault="00BC7B96" w:rsidP="00BC7B96">
            <w:pPr>
              <w:pStyle w:val="ListParagraph"/>
              <w:numPr>
                <w:ilvl w:val="0"/>
                <w:numId w:val="40"/>
              </w:numPr>
              <w:ind w:left="144" w:hanging="144"/>
              <w:rPr>
                <w:sz w:val="20"/>
                <w:szCs w:val="20"/>
              </w:rPr>
            </w:pPr>
            <w:r w:rsidRPr="00BC7B96">
              <w:rPr>
                <w:sz w:val="20"/>
                <w:szCs w:val="20"/>
              </w:rPr>
              <w:t xml:space="preserve">Collaborate with </w:t>
            </w:r>
            <w:proofErr w:type="spellStart"/>
            <w:r w:rsidRPr="00BC7B96">
              <w:rPr>
                <w:sz w:val="20"/>
                <w:szCs w:val="20"/>
              </w:rPr>
              <w:t>MoA</w:t>
            </w:r>
            <w:proofErr w:type="spellEnd"/>
            <w:r w:rsidRPr="00BC7B96">
              <w:rPr>
                <w:sz w:val="20"/>
                <w:szCs w:val="20"/>
              </w:rPr>
              <w:t xml:space="preserve"> and others in strengthening TVET </w:t>
            </w:r>
            <w:r w:rsidRPr="00BC7B96">
              <w:rPr>
                <w:sz w:val="20"/>
                <w:szCs w:val="20"/>
              </w:rPr>
              <w:lastRenderedPageBreak/>
              <w:t>and other RWM training curriculum and training methods</w:t>
            </w:r>
          </w:p>
          <w:p w:rsidR="00463CD9" w:rsidRPr="00463CD9" w:rsidRDefault="00463CD9" w:rsidP="00463CD9">
            <w:pPr>
              <w:pStyle w:val="ListParagraph"/>
              <w:numPr>
                <w:ilvl w:val="0"/>
                <w:numId w:val="40"/>
              </w:numPr>
              <w:ind w:left="144" w:hanging="144"/>
              <w:rPr>
                <w:sz w:val="20"/>
                <w:szCs w:val="20"/>
              </w:rPr>
            </w:pPr>
            <w:r w:rsidRPr="00BC7B96">
              <w:rPr>
                <w:sz w:val="20"/>
                <w:szCs w:val="20"/>
              </w:rPr>
              <w:t>The first two points could be part of the proposal for the larger future collaborative program</w:t>
            </w:r>
          </w:p>
          <w:p w:rsidR="00BC7B96" w:rsidRPr="00BC7B96" w:rsidRDefault="00463CD9" w:rsidP="00BC7B96">
            <w:pPr>
              <w:pStyle w:val="ListParagraph"/>
              <w:numPr>
                <w:ilvl w:val="0"/>
                <w:numId w:val="40"/>
              </w:numPr>
              <w:ind w:left="144" w:hanging="144"/>
              <w:rPr>
                <w:sz w:val="20"/>
                <w:szCs w:val="20"/>
              </w:rPr>
            </w:pPr>
            <w:r>
              <w:rPr>
                <w:sz w:val="20"/>
                <w:szCs w:val="20"/>
              </w:rPr>
              <w:t>Offer to c</w:t>
            </w:r>
            <w:r w:rsidR="00BC7B96" w:rsidRPr="00BC7B96">
              <w:rPr>
                <w:sz w:val="20"/>
                <w:szCs w:val="20"/>
              </w:rPr>
              <w:t xml:space="preserve">ollaborate with research institution partners to </w:t>
            </w:r>
            <w:r>
              <w:rPr>
                <w:sz w:val="20"/>
                <w:szCs w:val="20"/>
              </w:rPr>
              <w:t xml:space="preserve">help them </w:t>
            </w:r>
            <w:r w:rsidR="00BC7B96" w:rsidRPr="00BC7B96">
              <w:rPr>
                <w:sz w:val="20"/>
                <w:szCs w:val="20"/>
              </w:rPr>
              <w:t>develop the case for improving facilities and incentives for researchers</w:t>
            </w:r>
          </w:p>
          <w:p w:rsidR="00BC7B96" w:rsidRPr="00BC7B96" w:rsidRDefault="00BC7B96" w:rsidP="00BC7B96">
            <w:pPr>
              <w:pStyle w:val="ListParagraph"/>
              <w:numPr>
                <w:ilvl w:val="0"/>
                <w:numId w:val="40"/>
              </w:numPr>
              <w:ind w:left="144" w:hanging="144"/>
              <w:rPr>
                <w:sz w:val="20"/>
                <w:szCs w:val="20"/>
              </w:rPr>
            </w:pPr>
            <w:r w:rsidRPr="00BC7B96">
              <w:rPr>
                <w:sz w:val="20"/>
                <w:szCs w:val="20"/>
              </w:rPr>
              <w:t>Take the lead in developing a short concept note on implementation of a TNA and remain in touch with its implementation as peer reviewers</w:t>
            </w:r>
          </w:p>
        </w:tc>
      </w:tr>
      <w:tr w:rsidR="006244FA" w:rsidTr="005828A4">
        <w:tc>
          <w:tcPr>
            <w:tcW w:w="558" w:type="dxa"/>
          </w:tcPr>
          <w:p w:rsidR="00662A7C" w:rsidRPr="00B90E29" w:rsidRDefault="00B90E29">
            <w:pPr>
              <w:rPr>
                <w:sz w:val="20"/>
                <w:szCs w:val="20"/>
                <w:rPrChange w:id="72" w:author="Duncan" w:date="2013-03-14T11:28:00Z">
                  <w:rPr/>
                </w:rPrChange>
              </w:rPr>
              <w:pPrChange w:id="73" w:author="Duncan" w:date="2013-03-14T11:28:00Z">
                <w:pPr>
                  <w:pStyle w:val="ListParagraph"/>
                  <w:numPr>
                    <w:numId w:val="25"/>
                  </w:numPr>
                  <w:spacing w:after="200" w:line="276" w:lineRule="auto"/>
                  <w:ind w:left="360" w:hanging="360"/>
                </w:pPr>
              </w:pPrChange>
            </w:pPr>
            <w:ins w:id="74" w:author="Duncan" w:date="2013-03-14T11:28:00Z">
              <w:r>
                <w:rPr>
                  <w:sz w:val="20"/>
                  <w:szCs w:val="20"/>
                </w:rPr>
                <w:lastRenderedPageBreak/>
                <w:t>6.</w:t>
              </w:r>
            </w:ins>
          </w:p>
        </w:tc>
        <w:tc>
          <w:tcPr>
            <w:tcW w:w="2520" w:type="dxa"/>
          </w:tcPr>
          <w:p w:rsidR="00BF1CFD" w:rsidRPr="00993C84" w:rsidRDefault="00BF1CFD" w:rsidP="00BF1CFD">
            <w:pPr>
              <w:rPr>
                <w:sz w:val="20"/>
                <w:szCs w:val="20"/>
              </w:rPr>
            </w:pPr>
            <w:r w:rsidRPr="00993C84">
              <w:rPr>
                <w:sz w:val="20"/>
                <w:szCs w:val="20"/>
              </w:rPr>
              <w:t xml:space="preserve">Use the growing suite of new </w:t>
            </w:r>
            <w:r w:rsidRPr="00993C84">
              <w:rPr>
                <w:b/>
                <w:sz w:val="20"/>
                <w:szCs w:val="20"/>
              </w:rPr>
              <w:t>models and tools</w:t>
            </w:r>
            <w:r w:rsidRPr="00993C84">
              <w:rPr>
                <w:sz w:val="20"/>
                <w:szCs w:val="20"/>
              </w:rPr>
              <w:t xml:space="preserve">, combined </w:t>
            </w:r>
            <w:r w:rsidRPr="00993C84">
              <w:rPr>
                <w:b/>
                <w:sz w:val="20"/>
                <w:szCs w:val="20"/>
              </w:rPr>
              <w:t>with stronger learning processes</w:t>
            </w:r>
            <w:r w:rsidRPr="00993C84">
              <w:rPr>
                <w:sz w:val="20"/>
                <w:szCs w:val="20"/>
              </w:rPr>
              <w:t>, to increase the effectivenes</w:t>
            </w:r>
            <w:r w:rsidR="00E12115">
              <w:rPr>
                <w:sz w:val="20"/>
                <w:szCs w:val="20"/>
              </w:rPr>
              <w:t>s of planning, implementation, and</w:t>
            </w:r>
            <w:r w:rsidRPr="00993C84">
              <w:rPr>
                <w:sz w:val="20"/>
                <w:szCs w:val="20"/>
              </w:rPr>
              <w:t xml:space="preserve"> capacity building.  These include:</w:t>
            </w:r>
          </w:p>
          <w:p w:rsidR="00BF1CFD" w:rsidRPr="00993C84" w:rsidRDefault="00BF1CFD" w:rsidP="00BF1CFD">
            <w:pPr>
              <w:pStyle w:val="ListParagraph"/>
              <w:numPr>
                <w:ilvl w:val="0"/>
                <w:numId w:val="8"/>
              </w:numPr>
              <w:ind w:left="288" w:hanging="288"/>
              <w:rPr>
                <w:sz w:val="20"/>
                <w:szCs w:val="20"/>
              </w:rPr>
            </w:pPr>
            <w:r w:rsidRPr="00993C84">
              <w:rPr>
                <w:sz w:val="20"/>
                <w:szCs w:val="20"/>
              </w:rPr>
              <w:t>Integra</w:t>
            </w:r>
            <w:r w:rsidR="00E12115">
              <w:rPr>
                <w:sz w:val="20"/>
                <w:szCs w:val="20"/>
              </w:rPr>
              <w:t>te hydrologic, water resource, and</w:t>
            </w:r>
            <w:r w:rsidRPr="00993C84">
              <w:rPr>
                <w:sz w:val="20"/>
                <w:szCs w:val="20"/>
              </w:rPr>
              <w:t xml:space="preserve"> economic mod</w:t>
            </w:r>
            <w:r w:rsidR="0027144E">
              <w:rPr>
                <w:sz w:val="20"/>
                <w:szCs w:val="20"/>
              </w:rPr>
              <w:t>els for planning, scaling out, and impact assessments</w:t>
            </w:r>
          </w:p>
          <w:p w:rsidR="004874D8" w:rsidRDefault="00BF1CFD" w:rsidP="004874D8">
            <w:pPr>
              <w:pStyle w:val="ListParagraph"/>
              <w:numPr>
                <w:ilvl w:val="0"/>
                <w:numId w:val="8"/>
              </w:numPr>
              <w:ind w:left="288" w:hanging="288"/>
              <w:rPr>
                <w:sz w:val="20"/>
                <w:szCs w:val="20"/>
              </w:rPr>
            </w:pPr>
            <w:r w:rsidRPr="00993C84">
              <w:rPr>
                <w:sz w:val="20"/>
                <w:szCs w:val="20"/>
              </w:rPr>
              <w:t>User-friendly tools to facilitate l</w:t>
            </w:r>
            <w:r w:rsidR="0027144E">
              <w:rPr>
                <w:sz w:val="20"/>
                <w:szCs w:val="20"/>
              </w:rPr>
              <w:t>ocal level learning, training, and</w:t>
            </w:r>
            <w:r w:rsidRPr="00993C84">
              <w:rPr>
                <w:sz w:val="20"/>
                <w:szCs w:val="20"/>
              </w:rPr>
              <w:t xml:space="preserve"> identi</w:t>
            </w:r>
            <w:r w:rsidR="004874D8">
              <w:rPr>
                <w:sz w:val="20"/>
                <w:szCs w:val="20"/>
              </w:rPr>
              <w:t>fying appropriate interventions</w:t>
            </w:r>
          </w:p>
          <w:p w:rsidR="00662A7C" w:rsidRPr="00993C84" w:rsidRDefault="00BF1CFD" w:rsidP="004874D8">
            <w:pPr>
              <w:pStyle w:val="ListParagraph"/>
              <w:numPr>
                <w:ilvl w:val="0"/>
                <w:numId w:val="8"/>
              </w:numPr>
              <w:ind w:left="288" w:hanging="288"/>
              <w:rPr>
                <w:sz w:val="20"/>
                <w:szCs w:val="20"/>
              </w:rPr>
            </w:pPr>
            <w:r w:rsidRPr="00993C84">
              <w:rPr>
                <w:sz w:val="20"/>
                <w:szCs w:val="20"/>
              </w:rPr>
              <w:t xml:space="preserve">A centralized database </w:t>
            </w:r>
            <w:r w:rsidRPr="00993C84">
              <w:rPr>
                <w:sz w:val="20"/>
                <w:szCs w:val="20"/>
              </w:rPr>
              <w:lastRenderedPageBreak/>
              <w:t>for geographical and other data could enhance the efficiency of plann</w:t>
            </w:r>
            <w:r w:rsidR="0027144E">
              <w:rPr>
                <w:sz w:val="20"/>
                <w:szCs w:val="20"/>
              </w:rPr>
              <w:t>ing, implementation, learning, and evaluation processes</w:t>
            </w:r>
          </w:p>
        </w:tc>
        <w:tc>
          <w:tcPr>
            <w:tcW w:w="4770" w:type="dxa"/>
          </w:tcPr>
          <w:p w:rsidR="004874D8" w:rsidRPr="004874D8" w:rsidRDefault="004874D8" w:rsidP="004874D8">
            <w:r>
              <w:lastRenderedPageBreak/>
              <w:t>Workshop participants supported this message and suggested some refinements</w:t>
            </w:r>
          </w:p>
          <w:p w:rsidR="004874D8" w:rsidRDefault="004874D8" w:rsidP="004874D8">
            <w:pPr>
              <w:pStyle w:val="ListParagraph"/>
              <w:numPr>
                <w:ilvl w:val="0"/>
                <w:numId w:val="27"/>
              </w:numPr>
            </w:pPr>
            <w:r>
              <w:t>NBDC and other projects in Ethiopia and elsewhere have developed excellent models and tools that are use-able for practical purposes and user-friendly.</w:t>
            </w:r>
          </w:p>
          <w:p w:rsidR="004874D8" w:rsidRDefault="004874D8" w:rsidP="004874D8">
            <w:pPr>
              <w:pStyle w:val="ListParagraph"/>
              <w:numPr>
                <w:ilvl w:val="0"/>
                <w:numId w:val="27"/>
              </w:numPr>
              <w:ind w:left="288" w:hanging="288"/>
            </w:pPr>
            <w:r>
              <w:t>Need to simplify the tools, make them more user-friendly, and validate their actual usefulness</w:t>
            </w:r>
            <w:r w:rsidR="00225E89">
              <w:t xml:space="preserve"> and</w:t>
            </w:r>
            <w:r>
              <w:t xml:space="preserve"> impact.</w:t>
            </w:r>
          </w:p>
          <w:p w:rsidR="004874D8" w:rsidRDefault="004874D8" w:rsidP="004874D8">
            <w:pPr>
              <w:pStyle w:val="ListParagraph"/>
              <w:numPr>
                <w:ilvl w:val="0"/>
                <w:numId w:val="27"/>
              </w:numPr>
              <w:ind w:left="288" w:hanging="288"/>
            </w:pPr>
            <w:r>
              <w:t>Integrated modeling</w:t>
            </w:r>
            <w:r w:rsidR="00DB0205">
              <w:t xml:space="preserve"> and spatial analysis</w:t>
            </w:r>
            <w:r>
              <w:t xml:space="preserve"> at basin scale can inform policy and planning processes. Workshop participants: a full suite of tools customized for different users will constitute a useful decision support system (DSS)</w:t>
            </w:r>
          </w:p>
          <w:p w:rsidR="004874D8" w:rsidRDefault="00225E89" w:rsidP="004874D8">
            <w:pPr>
              <w:pStyle w:val="ListParagraph"/>
              <w:numPr>
                <w:ilvl w:val="0"/>
                <w:numId w:val="27"/>
              </w:numPr>
              <w:ind w:left="288" w:hanging="288"/>
            </w:pPr>
            <w:r>
              <w:t>C</w:t>
            </w:r>
            <w:r w:rsidR="004874D8">
              <w:t>ombine local and external knowledge and in an iterative process share with local communities in a user-friendly format</w:t>
            </w:r>
          </w:p>
          <w:p w:rsidR="00225E89" w:rsidRDefault="004874D8" w:rsidP="004874D8">
            <w:pPr>
              <w:pStyle w:val="ListParagraph"/>
              <w:numPr>
                <w:ilvl w:val="0"/>
                <w:numId w:val="27"/>
              </w:numPr>
              <w:ind w:left="288" w:hanging="288"/>
            </w:pPr>
            <w:r>
              <w:lastRenderedPageBreak/>
              <w:t xml:space="preserve">Combining the suite of tools with recommendations on process appears critical to success </w:t>
            </w:r>
          </w:p>
          <w:p w:rsidR="004874D8" w:rsidRDefault="00225E89" w:rsidP="004874D8">
            <w:pPr>
              <w:pStyle w:val="ListParagraph"/>
              <w:numPr>
                <w:ilvl w:val="0"/>
                <w:numId w:val="27"/>
              </w:numPr>
              <w:ind w:left="288" w:hanging="288"/>
            </w:pPr>
            <w:r>
              <w:t>N</w:t>
            </w:r>
            <w:r w:rsidR="004874D8">
              <w:t>eed to invest in necessary infrastructure as well (e.g. computers, internet access)</w:t>
            </w:r>
          </w:p>
          <w:p w:rsidR="00662A7C" w:rsidRDefault="004874D8" w:rsidP="004874D8">
            <w:pPr>
              <w:pStyle w:val="ListParagraph"/>
              <w:numPr>
                <w:ilvl w:val="0"/>
                <w:numId w:val="27"/>
              </w:numPr>
              <w:ind w:left="288" w:hanging="288"/>
            </w:pPr>
            <w:r>
              <w:t>Currently obtaining data is difficult and time-consuming, reducing efficiency of research and planning.</w:t>
            </w:r>
          </w:p>
        </w:tc>
        <w:tc>
          <w:tcPr>
            <w:tcW w:w="3330" w:type="dxa"/>
          </w:tcPr>
          <w:p w:rsidR="004874D8" w:rsidRDefault="00225E89" w:rsidP="00463CD9">
            <w:pPr>
              <w:pStyle w:val="ListParagraph"/>
              <w:numPr>
                <w:ilvl w:val="0"/>
                <w:numId w:val="28"/>
              </w:numPr>
              <w:ind w:left="144" w:hanging="144"/>
            </w:pPr>
            <w:r>
              <w:lastRenderedPageBreak/>
              <w:t>Good evidence; e</w:t>
            </w:r>
            <w:r w:rsidR="004874D8">
              <w:t>xamples are WAT-A-GAME, participatory videos, digital stories, Happy Strategies game.</w:t>
            </w:r>
            <w:r>
              <w:t xml:space="preserve"> </w:t>
            </w:r>
            <w:r w:rsidR="00CC50E3">
              <w:t>Pfeifer et al. 2012</w:t>
            </w:r>
            <w:r w:rsidR="00CB42AE">
              <w:t>a</w:t>
            </w:r>
            <w:r w:rsidR="00463E73">
              <w:t xml:space="preserve"> [NBDC Tech. Rpt. 4]</w:t>
            </w:r>
            <w:r w:rsidR="00CC50E3">
              <w:t xml:space="preserve">; </w:t>
            </w:r>
            <w:hyperlink r:id="rId16" w:history="1">
              <w:r w:rsidR="00463E73" w:rsidRPr="000126B6">
                <w:rPr>
                  <w:rStyle w:val="Hyperlink"/>
                </w:rPr>
                <w:t>http://www.watagame.info/</w:t>
              </w:r>
            </w:hyperlink>
            <w:r w:rsidR="00463E73">
              <w:t xml:space="preserve">; </w:t>
            </w:r>
            <w:hyperlink r:id="rId17" w:history="1">
              <w:r w:rsidR="00463E73" w:rsidRPr="000126B6">
                <w:rPr>
                  <w:rStyle w:val="Hyperlink"/>
                </w:rPr>
                <w:t>http://nilebdc.org/</w:t>
              </w:r>
            </w:hyperlink>
          </w:p>
          <w:p w:rsidR="00225E89" w:rsidRDefault="00225E89" w:rsidP="004874D8">
            <w:pPr>
              <w:pStyle w:val="ListParagraph"/>
              <w:numPr>
                <w:ilvl w:val="0"/>
                <w:numId w:val="28"/>
              </w:numPr>
              <w:ind w:left="288" w:hanging="288"/>
            </w:pPr>
            <w:r>
              <w:t>The process of making them more user-friendly is currently being done to some extent under NBDC</w:t>
            </w:r>
            <w:r w:rsidR="002D514A">
              <w:t xml:space="preserve"> but more must be done</w:t>
            </w:r>
            <w:r>
              <w:t>; an effective monitoring system is needed to assess usefulness</w:t>
            </w:r>
          </w:p>
          <w:p w:rsidR="002D514A" w:rsidRDefault="00225E89" w:rsidP="002D514A">
            <w:pPr>
              <w:pStyle w:val="ListParagraph"/>
              <w:numPr>
                <w:ilvl w:val="0"/>
                <w:numId w:val="28"/>
              </w:numPr>
            </w:pPr>
            <w:r w:rsidRPr="00225E89">
              <w:t>Good evidence at pilot scale; e</w:t>
            </w:r>
            <w:r w:rsidR="004874D8" w:rsidRPr="00225E89">
              <w:t>xamples are Nile Goblet tool, basic user-friendly GPS &amp;</w:t>
            </w:r>
            <w:r w:rsidRPr="00225E89">
              <w:t xml:space="preserve"> GIS, </w:t>
            </w:r>
            <w:r w:rsidR="002D514A">
              <w:t>and use of WEAP, SWOT,</w:t>
            </w:r>
            <w:r w:rsidR="00DB0205">
              <w:t xml:space="preserve"> </w:t>
            </w:r>
            <w:r w:rsidR="00DB0205">
              <w:lastRenderedPageBreak/>
              <w:t>spatial analysis</w:t>
            </w:r>
            <w:r w:rsidR="002D514A">
              <w:rPr>
                <w:i/>
              </w:rPr>
              <w:t xml:space="preserve"> </w:t>
            </w:r>
            <w:hyperlink r:id="rId18" w:history="1">
              <w:r w:rsidR="002D514A" w:rsidRPr="000126B6">
                <w:rPr>
                  <w:rStyle w:val="Hyperlink"/>
                </w:rPr>
                <w:t>http://nilebdc.org/?s=nile+goblet+tool</w:t>
              </w:r>
            </w:hyperlink>
            <w:r w:rsidR="002D514A">
              <w:t xml:space="preserve">; </w:t>
            </w:r>
          </w:p>
          <w:p w:rsidR="002D514A" w:rsidRPr="002D514A" w:rsidRDefault="002D514A" w:rsidP="002D514A">
            <w:pPr>
              <w:rPr>
                <w:u w:val="single"/>
              </w:rPr>
            </w:pPr>
            <w:r w:rsidRPr="002D514A">
              <w:rPr>
                <w:u w:val="single"/>
              </w:rPr>
              <w:t>Example:</w:t>
            </w:r>
            <w:r w:rsidRPr="00225E89">
              <w:t xml:space="preserve"> recent work in </w:t>
            </w:r>
            <w:proofErr w:type="spellStart"/>
            <w:r w:rsidRPr="00225E89">
              <w:t>Abay</w:t>
            </w:r>
            <w:proofErr w:type="spellEnd"/>
            <w:r w:rsidRPr="00225E89">
              <w:t xml:space="preserve"> Basin of mode</w:t>
            </w:r>
            <w:r>
              <w:t>ling and spatial analysis identified erosion</w:t>
            </w:r>
            <w:r w:rsidRPr="00225E89">
              <w:t xml:space="preserve"> “hot spots”</w:t>
            </w:r>
            <w:r>
              <w:t xml:space="preserve"> [</w:t>
            </w:r>
            <w:r w:rsidRPr="000B2218">
              <w:rPr>
                <w:highlight w:val="yellow"/>
              </w:rPr>
              <w:t>to be documented</w:t>
            </w:r>
            <w:r>
              <w:t>]</w:t>
            </w:r>
          </w:p>
          <w:p w:rsidR="00225E89" w:rsidRDefault="00225E89" w:rsidP="00225E89">
            <w:pPr>
              <w:pStyle w:val="ListParagraph"/>
              <w:numPr>
                <w:ilvl w:val="0"/>
                <w:numId w:val="28"/>
              </w:numPr>
              <w:ind w:left="288" w:hanging="288"/>
            </w:pPr>
            <w:r>
              <w:t>Workshop participants</w:t>
            </w:r>
            <w:r w:rsidR="002D514A">
              <w:t>; “Happy Strategies” game is an example</w:t>
            </w:r>
          </w:p>
          <w:p w:rsidR="00225E89" w:rsidRDefault="00225E89" w:rsidP="00225E89">
            <w:pPr>
              <w:pStyle w:val="ListParagraph"/>
              <w:numPr>
                <w:ilvl w:val="0"/>
                <w:numId w:val="28"/>
              </w:numPr>
              <w:ind w:left="288" w:hanging="288"/>
            </w:pPr>
            <w:r>
              <w:t>Tools alone are not enough; they need to be used in a learning-oriented process.  Needs further validation</w:t>
            </w:r>
          </w:p>
          <w:p w:rsidR="00225E89" w:rsidRDefault="00225E89" w:rsidP="00225E89">
            <w:pPr>
              <w:pStyle w:val="ListParagraph"/>
              <w:numPr>
                <w:ilvl w:val="0"/>
                <w:numId w:val="28"/>
              </w:numPr>
              <w:ind w:left="288" w:hanging="288"/>
            </w:pPr>
            <w:r>
              <w:t>Workshop participants</w:t>
            </w:r>
          </w:p>
          <w:p w:rsidR="00225E89" w:rsidRDefault="00225E89" w:rsidP="00225E89">
            <w:pPr>
              <w:pStyle w:val="ListParagraph"/>
              <w:numPr>
                <w:ilvl w:val="0"/>
                <w:numId w:val="28"/>
              </w:numPr>
              <w:ind w:left="288" w:hanging="288"/>
            </w:pPr>
            <w:r>
              <w:t>Experience of many researchers and others</w:t>
            </w:r>
            <w:r w:rsidR="002D514A">
              <w:t xml:space="preserve"> expressed by NBDC team</w:t>
            </w:r>
          </w:p>
        </w:tc>
        <w:tc>
          <w:tcPr>
            <w:tcW w:w="1998" w:type="dxa"/>
          </w:tcPr>
          <w:p w:rsidR="00662A7C" w:rsidRPr="00463CD9" w:rsidRDefault="00463CD9" w:rsidP="00463CD9">
            <w:pPr>
              <w:pStyle w:val="ListParagraph"/>
              <w:numPr>
                <w:ilvl w:val="0"/>
                <w:numId w:val="41"/>
              </w:numPr>
              <w:ind w:left="144" w:hanging="144"/>
              <w:rPr>
                <w:sz w:val="20"/>
                <w:szCs w:val="20"/>
              </w:rPr>
            </w:pPr>
            <w:r w:rsidRPr="00463CD9">
              <w:rPr>
                <w:sz w:val="20"/>
                <w:szCs w:val="20"/>
              </w:rPr>
              <w:lastRenderedPageBreak/>
              <w:t>Work on further simplifying and field testing learning tools developed under NBDC</w:t>
            </w:r>
          </w:p>
          <w:p w:rsidR="00463CD9" w:rsidRPr="00463CD9" w:rsidRDefault="00463CD9" w:rsidP="00463CD9">
            <w:pPr>
              <w:pStyle w:val="ListParagraph"/>
              <w:numPr>
                <w:ilvl w:val="0"/>
                <w:numId w:val="41"/>
              </w:numPr>
              <w:ind w:left="144" w:hanging="144"/>
              <w:rPr>
                <w:sz w:val="20"/>
                <w:szCs w:val="20"/>
              </w:rPr>
            </w:pPr>
            <w:r w:rsidRPr="00463CD9">
              <w:rPr>
                <w:sz w:val="20"/>
                <w:szCs w:val="20"/>
              </w:rPr>
              <w:t>Prioritize completi</w:t>
            </w:r>
            <w:r>
              <w:rPr>
                <w:sz w:val="20"/>
                <w:szCs w:val="20"/>
              </w:rPr>
              <w:t xml:space="preserve">ng development and </w:t>
            </w:r>
            <w:r w:rsidRPr="00463CD9">
              <w:rPr>
                <w:sz w:val="20"/>
                <w:szCs w:val="20"/>
              </w:rPr>
              <w:t xml:space="preserve"> integration of modeling and spatial analysis tools for use as a DSS</w:t>
            </w:r>
          </w:p>
          <w:p w:rsidR="00463CD9" w:rsidRPr="00463CD9" w:rsidRDefault="00463CD9" w:rsidP="00463CD9">
            <w:pPr>
              <w:pStyle w:val="ListParagraph"/>
              <w:numPr>
                <w:ilvl w:val="0"/>
                <w:numId w:val="41"/>
              </w:numPr>
              <w:ind w:left="144" w:hanging="144"/>
              <w:rPr>
                <w:sz w:val="20"/>
                <w:szCs w:val="20"/>
              </w:rPr>
            </w:pPr>
            <w:r w:rsidRPr="00463CD9">
              <w:rPr>
                <w:sz w:val="20"/>
                <w:szCs w:val="20"/>
              </w:rPr>
              <w:t xml:space="preserve">Prepare a plan for scaling the use of such tools out, and promoting a learning process, as part of the proposed larger </w:t>
            </w:r>
            <w:r w:rsidRPr="00463CD9">
              <w:rPr>
                <w:sz w:val="20"/>
                <w:szCs w:val="20"/>
              </w:rPr>
              <w:lastRenderedPageBreak/>
              <w:t>collaborative program</w:t>
            </w:r>
          </w:p>
        </w:tc>
      </w:tr>
    </w:tbl>
    <w:p w:rsidR="00662A7C" w:rsidRDefault="00E0045F" w:rsidP="00E0045F">
      <w:r>
        <w:lastRenderedPageBreak/>
        <w:t>* Numbering of this column on ‘evidence’ is keyed to the numbering in the ‘explanatory notes’ column.</w:t>
      </w:r>
    </w:p>
    <w:p w:rsidR="000D3824" w:rsidRDefault="000D3824"/>
    <w:p w:rsidR="000D3824" w:rsidRDefault="000D3824">
      <w:pPr>
        <w:sectPr w:rsidR="000D3824" w:rsidSect="00662A7C">
          <w:pgSz w:w="15840" w:h="12240" w:orient="landscape"/>
          <w:pgMar w:top="1440" w:right="1440" w:bottom="1440" w:left="1440" w:header="720" w:footer="720" w:gutter="0"/>
          <w:cols w:space="720"/>
          <w:docGrid w:linePitch="360"/>
        </w:sectPr>
      </w:pPr>
    </w:p>
    <w:p w:rsidR="000D3824" w:rsidRDefault="00F26A16" w:rsidP="00F26A16">
      <w:pPr>
        <w:pStyle w:val="Heading2"/>
      </w:pPr>
      <w:r>
        <w:lastRenderedPageBreak/>
        <w:t>References</w:t>
      </w:r>
    </w:p>
    <w:p w:rsidR="00F26A16" w:rsidRPr="00CF7FDE" w:rsidRDefault="00F26A16" w:rsidP="00F26A16">
      <w:pPr>
        <w:ind w:left="284" w:hanging="340"/>
      </w:pPr>
      <w:proofErr w:type="spellStart"/>
      <w:proofErr w:type="gramStart"/>
      <w:r w:rsidRPr="00CF7FDE">
        <w:t>Abay</w:t>
      </w:r>
      <w:proofErr w:type="spellEnd"/>
      <w:r w:rsidRPr="00CF7FDE">
        <w:t xml:space="preserve">, F, &amp; G </w:t>
      </w:r>
      <w:proofErr w:type="spellStart"/>
      <w:r w:rsidRPr="00CF7FDE">
        <w:t>Gebregiorgis</w:t>
      </w:r>
      <w:proofErr w:type="spellEnd"/>
      <w:r w:rsidRPr="00CF7FDE">
        <w:t>.</w:t>
      </w:r>
      <w:proofErr w:type="gramEnd"/>
      <w:r w:rsidRPr="00CF7FDE">
        <w:t xml:space="preserve"> 2010. </w:t>
      </w:r>
      <w:r w:rsidRPr="00F27337">
        <w:rPr>
          <w:i/>
        </w:rPr>
        <w:t xml:space="preserve">Process Documentation of Experiences in Facilitating Farmer-Led Documentation in </w:t>
      </w:r>
      <w:proofErr w:type="spellStart"/>
      <w:r w:rsidRPr="00F27337">
        <w:rPr>
          <w:i/>
        </w:rPr>
        <w:t>Tigray</w:t>
      </w:r>
      <w:proofErr w:type="spellEnd"/>
      <w:r w:rsidRPr="00F27337">
        <w:rPr>
          <w:i/>
        </w:rPr>
        <w:t>, Ethiopia</w:t>
      </w:r>
      <w:r>
        <w:rPr>
          <w:i/>
        </w:rPr>
        <w:t>.</w:t>
      </w:r>
      <w:r w:rsidRPr="00CF7FDE">
        <w:t xml:space="preserve"> </w:t>
      </w:r>
      <w:proofErr w:type="spellStart"/>
      <w:proofErr w:type="gramStart"/>
      <w:r w:rsidRPr="00CF7FDE">
        <w:t>Prolinnova</w:t>
      </w:r>
      <w:proofErr w:type="spellEnd"/>
      <w:r w:rsidRPr="00CF7FDE">
        <w:t>,</w:t>
      </w:r>
      <w:r>
        <w:t xml:space="preserve"> </w:t>
      </w:r>
      <w:hyperlink r:id="rId19" w:history="1">
        <w:r w:rsidRPr="00CF7FDE">
          <w:rPr>
            <w:rStyle w:val="Hyperlink"/>
          </w:rPr>
          <w:t>www.prolinnova.net/Ethiopia</w:t>
        </w:r>
      </w:hyperlink>
      <w:r>
        <w:t>.</w:t>
      </w:r>
      <w:proofErr w:type="gramEnd"/>
    </w:p>
    <w:p w:rsidR="008149B3" w:rsidRDefault="008149B3" w:rsidP="00DA36E4">
      <w:pPr>
        <w:autoSpaceDE w:val="0"/>
        <w:autoSpaceDN w:val="0"/>
        <w:adjustRightInd w:val="0"/>
        <w:ind w:left="432" w:hanging="432"/>
        <w:rPr>
          <w:rStyle w:val="A0"/>
          <w:sz w:val="22"/>
          <w:szCs w:val="22"/>
        </w:rPr>
      </w:pPr>
      <w:proofErr w:type="gramStart"/>
      <w:r w:rsidRPr="00DA36E4">
        <w:rPr>
          <w:rStyle w:val="A0"/>
          <w:sz w:val="22"/>
          <w:szCs w:val="22"/>
        </w:rPr>
        <w:t>Bennett, Genevieve, Nathaniel Ca</w:t>
      </w:r>
      <w:r w:rsidR="00CB42AE">
        <w:rPr>
          <w:rStyle w:val="A0"/>
          <w:sz w:val="22"/>
          <w:szCs w:val="22"/>
        </w:rPr>
        <w:t>rroll, and Katherine Hamilton.</w:t>
      </w:r>
      <w:proofErr w:type="gramEnd"/>
      <w:r w:rsidR="00CB42AE">
        <w:rPr>
          <w:rStyle w:val="A0"/>
          <w:sz w:val="22"/>
          <w:szCs w:val="22"/>
        </w:rPr>
        <w:t xml:space="preserve"> </w:t>
      </w:r>
      <w:r w:rsidRPr="00DA36E4">
        <w:rPr>
          <w:rStyle w:val="A0"/>
          <w:sz w:val="22"/>
          <w:szCs w:val="22"/>
        </w:rPr>
        <w:t xml:space="preserve">2013. </w:t>
      </w:r>
      <w:r w:rsidRPr="00DA36E4">
        <w:rPr>
          <w:rStyle w:val="A0"/>
          <w:i/>
          <w:iCs/>
          <w:sz w:val="22"/>
          <w:szCs w:val="22"/>
        </w:rPr>
        <w:t xml:space="preserve">Charting New Waters: State of Watershed Payments 2012. </w:t>
      </w:r>
      <w:r w:rsidRPr="00DA36E4">
        <w:rPr>
          <w:rStyle w:val="A0"/>
          <w:sz w:val="22"/>
          <w:szCs w:val="22"/>
        </w:rPr>
        <w:t xml:space="preserve">Washington, DC: Forest Trends. </w:t>
      </w:r>
      <w:proofErr w:type="gramStart"/>
      <w:r w:rsidRPr="00DA36E4">
        <w:rPr>
          <w:rStyle w:val="A0"/>
          <w:sz w:val="22"/>
          <w:szCs w:val="22"/>
        </w:rPr>
        <w:t xml:space="preserve">Available online at </w:t>
      </w:r>
      <w:hyperlink r:id="rId20" w:history="1">
        <w:r w:rsidR="00DE158E" w:rsidRPr="00DA36E4">
          <w:rPr>
            <w:rStyle w:val="Hyperlink"/>
            <w:rFonts w:cs="Myriad Pro"/>
          </w:rPr>
          <w:t>http://www.ecosystemmarketplace.com/reports/sowp2012</w:t>
        </w:r>
      </w:hyperlink>
      <w:r w:rsidRPr="00DA36E4">
        <w:rPr>
          <w:rStyle w:val="A0"/>
          <w:sz w:val="22"/>
          <w:szCs w:val="22"/>
        </w:rPr>
        <w:t>.</w:t>
      </w:r>
      <w:proofErr w:type="gramEnd"/>
    </w:p>
    <w:p w:rsidR="00B35ADE" w:rsidRPr="00DA36E4" w:rsidRDefault="00B35ADE" w:rsidP="00DA36E4">
      <w:pPr>
        <w:autoSpaceDE w:val="0"/>
        <w:autoSpaceDN w:val="0"/>
        <w:adjustRightInd w:val="0"/>
        <w:ind w:left="432" w:hanging="432"/>
        <w:rPr>
          <w:rStyle w:val="A0"/>
          <w:sz w:val="22"/>
          <w:szCs w:val="22"/>
        </w:rPr>
      </w:pPr>
      <w:proofErr w:type="spellStart"/>
      <w:r>
        <w:rPr>
          <w:rStyle w:val="A0"/>
          <w:sz w:val="22"/>
          <w:szCs w:val="22"/>
        </w:rPr>
        <w:t>Critchley</w:t>
      </w:r>
      <w:proofErr w:type="spellEnd"/>
      <w:r>
        <w:rPr>
          <w:rStyle w:val="A0"/>
          <w:sz w:val="22"/>
          <w:szCs w:val="22"/>
        </w:rPr>
        <w:t xml:space="preserve">, W. &amp; J. </w:t>
      </w:r>
      <w:proofErr w:type="spellStart"/>
      <w:r>
        <w:rPr>
          <w:rStyle w:val="A0"/>
          <w:sz w:val="22"/>
          <w:szCs w:val="22"/>
        </w:rPr>
        <w:t>Gowing</w:t>
      </w:r>
      <w:proofErr w:type="spellEnd"/>
      <w:r>
        <w:rPr>
          <w:rStyle w:val="A0"/>
          <w:sz w:val="22"/>
          <w:szCs w:val="22"/>
        </w:rPr>
        <w:t xml:space="preserve">, eds. 2012. </w:t>
      </w:r>
      <w:proofErr w:type="gramStart"/>
      <w:r>
        <w:rPr>
          <w:rStyle w:val="A0"/>
          <w:sz w:val="22"/>
          <w:szCs w:val="22"/>
        </w:rPr>
        <w:t>Water Harvesting in Sub-Saharan Africa.</w:t>
      </w:r>
      <w:proofErr w:type="gramEnd"/>
      <w:r>
        <w:rPr>
          <w:rStyle w:val="A0"/>
          <w:sz w:val="22"/>
          <w:szCs w:val="22"/>
        </w:rPr>
        <w:t xml:space="preserve"> NY: </w:t>
      </w:r>
      <w:proofErr w:type="spellStart"/>
      <w:r>
        <w:rPr>
          <w:rStyle w:val="A0"/>
          <w:sz w:val="22"/>
          <w:szCs w:val="22"/>
        </w:rPr>
        <w:t>Earthscan</w:t>
      </w:r>
      <w:proofErr w:type="spellEnd"/>
      <w:r>
        <w:rPr>
          <w:rStyle w:val="A0"/>
          <w:sz w:val="22"/>
          <w:szCs w:val="22"/>
        </w:rPr>
        <w:t xml:space="preserve"> from </w:t>
      </w:r>
      <w:proofErr w:type="spellStart"/>
      <w:r>
        <w:rPr>
          <w:rStyle w:val="A0"/>
          <w:sz w:val="22"/>
          <w:szCs w:val="22"/>
        </w:rPr>
        <w:t>Routledge</w:t>
      </w:r>
      <w:proofErr w:type="spellEnd"/>
      <w:r>
        <w:rPr>
          <w:rStyle w:val="A0"/>
          <w:sz w:val="22"/>
          <w:szCs w:val="22"/>
        </w:rPr>
        <w:t>.</w:t>
      </w:r>
    </w:p>
    <w:p w:rsidR="00CC50E3" w:rsidRDefault="00DE158E" w:rsidP="00CC50E3">
      <w:pPr>
        <w:autoSpaceDE w:val="0"/>
        <w:autoSpaceDN w:val="0"/>
        <w:adjustRightInd w:val="0"/>
        <w:ind w:left="432" w:hanging="432"/>
        <w:rPr>
          <w:rFonts w:cs="KYVTAH+PLoSSans-Regular"/>
          <w:color w:val="231F20"/>
        </w:rPr>
      </w:pPr>
      <w:r w:rsidRPr="00DA36E4">
        <w:rPr>
          <w:rFonts w:cs="KYVTAH+PLoSSans-Regular"/>
          <w:color w:val="231F20"/>
        </w:rPr>
        <w:t xml:space="preserve">Denning G, </w:t>
      </w:r>
      <w:proofErr w:type="spellStart"/>
      <w:r w:rsidRPr="00DA36E4">
        <w:rPr>
          <w:rFonts w:cs="KYVTAH+PLoSSans-Regular"/>
          <w:color w:val="231F20"/>
        </w:rPr>
        <w:t>Kabambe</w:t>
      </w:r>
      <w:proofErr w:type="spellEnd"/>
      <w:r w:rsidRPr="00DA36E4">
        <w:rPr>
          <w:rFonts w:cs="KYVTAH+PLoSSans-Regular"/>
          <w:color w:val="231F20"/>
        </w:rPr>
        <w:t xml:space="preserve"> P, Sanchez P, Malik</w:t>
      </w:r>
      <w:r w:rsidR="00DA36E4">
        <w:rPr>
          <w:rFonts w:cs="KYVTAH+PLoSSans-Regular"/>
          <w:color w:val="231F20"/>
        </w:rPr>
        <w:t xml:space="preserve"> </w:t>
      </w:r>
      <w:r w:rsidRPr="00DA36E4">
        <w:rPr>
          <w:rFonts w:cs="KYVTAH+PLoSSans-Regular"/>
          <w:color w:val="231F20"/>
        </w:rPr>
        <w:t xml:space="preserve">A, </w:t>
      </w:r>
      <w:proofErr w:type="spellStart"/>
      <w:r w:rsidRPr="00DA36E4">
        <w:rPr>
          <w:rFonts w:cs="KYVTAH+PLoSSans-Regular"/>
          <w:color w:val="231F20"/>
        </w:rPr>
        <w:t>Flor</w:t>
      </w:r>
      <w:proofErr w:type="spellEnd"/>
      <w:r w:rsidRPr="00DA36E4">
        <w:rPr>
          <w:rFonts w:cs="KYVTAH+PLoSSans-Regular"/>
          <w:color w:val="231F20"/>
        </w:rPr>
        <w:t xml:space="preserve"> R, et al. (2009) Input subsidies to improve</w:t>
      </w:r>
      <w:r w:rsidR="00DA36E4">
        <w:rPr>
          <w:rFonts w:cs="KYVTAH+PLoSSans-Regular"/>
          <w:color w:val="231F20"/>
        </w:rPr>
        <w:t xml:space="preserve"> </w:t>
      </w:r>
      <w:r w:rsidRPr="00DA36E4">
        <w:rPr>
          <w:rFonts w:cs="KYVTAH+PLoSSans-Regular"/>
          <w:color w:val="231F20"/>
        </w:rPr>
        <w:t>smallholder maize productivity in Malawi: Toward an</w:t>
      </w:r>
      <w:r w:rsidR="00DA36E4">
        <w:rPr>
          <w:rFonts w:cs="KYVTAH+PLoSSans-Regular"/>
          <w:color w:val="231F20"/>
        </w:rPr>
        <w:t xml:space="preserve"> </w:t>
      </w:r>
      <w:r w:rsidRPr="00DA36E4">
        <w:rPr>
          <w:rFonts w:cs="KYVTAH+PLoSSans-Regular"/>
          <w:color w:val="231F20"/>
        </w:rPr>
        <w:t xml:space="preserve">African Green Revolution. </w:t>
      </w:r>
      <w:proofErr w:type="spellStart"/>
      <w:r w:rsidRPr="00DA36E4">
        <w:rPr>
          <w:rFonts w:cs="KYVTAH+PLoSSans-Regular"/>
          <w:color w:val="231F20"/>
        </w:rPr>
        <w:t>PLoS</w:t>
      </w:r>
      <w:proofErr w:type="spellEnd"/>
      <w:r w:rsidRPr="00DA36E4">
        <w:rPr>
          <w:rFonts w:cs="KYVTAH+PLoSSans-Regular"/>
          <w:color w:val="231F20"/>
        </w:rPr>
        <w:t xml:space="preserve"> </w:t>
      </w:r>
      <w:proofErr w:type="spellStart"/>
      <w:r w:rsidRPr="00DA36E4">
        <w:rPr>
          <w:rFonts w:cs="KYVTAH+PLoSSans-Regular"/>
          <w:color w:val="231F20"/>
        </w:rPr>
        <w:t>Biol</w:t>
      </w:r>
      <w:proofErr w:type="spellEnd"/>
      <w:r w:rsidRPr="00DA36E4">
        <w:rPr>
          <w:rFonts w:cs="KYVTAH+PLoSSans-Regular"/>
          <w:color w:val="231F20"/>
        </w:rPr>
        <w:t xml:space="preserve"> 7(1): e1000023.</w:t>
      </w:r>
      <w:r w:rsidR="00DA36E4">
        <w:rPr>
          <w:rFonts w:cs="KYVTAH+PLoSSans-Regular"/>
          <w:color w:val="231F20"/>
        </w:rPr>
        <w:t xml:space="preserve"> </w:t>
      </w:r>
      <w:r w:rsidRPr="00DA36E4">
        <w:rPr>
          <w:rFonts w:cs="KYVTAH+PLoSSans-Regular"/>
          <w:color w:val="231F20"/>
        </w:rPr>
        <w:t>doi:10.1371/journal.pbio.1000023</w:t>
      </w:r>
      <w:r w:rsidR="00CC50E3">
        <w:rPr>
          <w:rFonts w:cs="KYVTAH+PLoSSans-Regular"/>
          <w:color w:val="231F20"/>
        </w:rPr>
        <w:t xml:space="preserve">. </w:t>
      </w:r>
    </w:p>
    <w:p w:rsidR="00B35ADE" w:rsidRDefault="00B35ADE" w:rsidP="00CC50E3">
      <w:pPr>
        <w:autoSpaceDE w:val="0"/>
        <w:autoSpaceDN w:val="0"/>
        <w:adjustRightInd w:val="0"/>
        <w:ind w:left="432" w:hanging="432"/>
        <w:rPr>
          <w:rFonts w:cs="KYVTAH+PLoSSans-Regular"/>
          <w:color w:val="231F20"/>
        </w:rPr>
      </w:pPr>
      <w:proofErr w:type="gramStart"/>
      <w:r>
        <w:rPr>
          <w:rFonts w:cs="KYVTAH+PLoSSans-Regular"/>
          <w:color w:val="231F20"/>
        </w:rPr>
        <w:t>FAO (Food and Agriculture Organization of the United Nations).</w:t>
      </w:r>
      <w:proofErr w:type="gramEnd"/>
      <w:r>
        <w:rPr>
          <w:rFonts w:cs="KYVTAH+PLoSSans-Regular"/>
          <w:color w:val="231F20"/>
        </w:rPr>
        <w:t xml:space="preserve"> 2009. Country Support Tool for Sustainable Land Management in sub-Saharan Africa: Field Application. </w:t>
      </w:r>
      <w:proofErr w:type="gramStart"/>
      <w:r>
        <w:rPr>
          <w:rFonts w:cs="KYVTAH+PLoSSans-Regular"/>
          <w:color w:val="231F20"/>
        </w:rPr>
        <w:t xml:space="preserve">Prepared for </w:t>
      </w:r>
      <w:proofErr w:type="spellStart"/>
      <w:r>
        <w:rPr>
          <w:rFonts w:cs="KYVTAH+PLoSSans-Regular"/>
          <w:color w:val="231F20"/>
        </w:rPr>
        <w:t>Terrafrica</w:t>
      </w:r>
      <w:proofErr w:type="spellEnd"/>
      <w:r>
        <w:rPr>
          <w:rFonts w:cs="KYVTAH+PLoSSans-Regular"/>
          <w:color w:val="231F20"/>
        </w:rPr>
        <w:t>.</w:t>
      </w:r>
      <w:proofErr w:type="gramEnd"/>
      <w:r>
        <w:rPr>
          <w:rFonts w:cs="KYVTAH+PLoSSans-Regular"/>
          <w:color w:val="231F20"/>
        </w:rPr>
        <w:t xml:space="preserve"> </w:t>
      </w:r>
      <w:hyperlink r:id="rId21" w:history="1">
        <w:r w:rsidRPr="000126B6">
          <w:rPr>
            <w:rStyle w:val="Hyperlink"/>
            <w:rFonts w:cs="KYVTAH+PLoSSans-Regular"/>
          </w:rPr>
          <w:t>www.terrafrica.org</w:t>
        </w:r>
      </w:hyperlink>
      <w:r>
        <w:rPr>
          <w:rFonts w:cs="KYVTAH+PLoSSans-Regular"/>
          <w:color w:val="231F20"/>
        </w:rPr>
        <w:t xml:space="preserve">. </w:t>
      </w:r>
    </w:p>
    <w:p w:rsidR="00F26A16" w:rsidRPr="00CF7FDE" w:rsidRDefault="00F26A16" w:rsidP="00F26A16">
      <w:pPr>
        <w:ind w:left="284" w:hanging="340"/>
      </w:pPr>
      <w:proofErr w:type="spellStart"/>
      <w:r w:rsidRPr="00CF7FDE">
        <w:t>GebreMichael</w:t>
      </w:r>
      <w:proofErr w:type="spellEnd"/>
      <w:r w:rsidRPr="00CF7FDE">
        <w:t>, Y &amp; A Waters-Bayer</w:t>
      </w:r>
      <w:r>
        <w:t>. 2007.</w:t>
      </w:r>
      <w:r w:rsidRPr="00CF7FDE">
        <w:t xml:space="preserve"> </w:t>
      </w:r>
      <w:r w:rsidRPr="00B93851">
        <w:rPr>
          <w:i/>
        </w:rPr>
        <w:t xml:space="preserve">Trees are our Backbone: Integrating Environment and Local Development in </w:t>
      </w:r>
      <w:proofErr w:type="spellStart"/>
      <w:r w:rsidRPr="00B93851">
        <w:rPr>
          <w:i/>
        </w:rPr>
        <w:t>Tigray</w:t>
      </w:r>
      <w:proofErr w:type="spellEnd"/>
      <w:r w:rsidRPr="00B93851">
        <w:rPr>
          <w:i/>
        </w:rPr>
        <w:t xml:space="preserve"> Region of Ethiopia</w:t>
      </w:r>
      <w:r>
        <w:rPr>
          <w:i/>
        </w:rPr>
        <w:t>.</w:t>
      </w:r>
      <w:r w:rsidRPr="00CF7FDE">
        <w:t xml:space="preserve"> IIED Issues Paper </w:t>
      </w:r>
      <w:r>
        <w:t>No 145, for Irish Aid, July.</w:t>
      </w:r>
    </w:p>
    <w:p w:rsidR="00F26A16" w:rsidRDefault="00F26A16" w:rsidP="00F26A16">
      <w:pPr>
        <w:ind w:left="284" w:hanging="340"/>
      </w:pPr>
      <w:proofErr w:type="spellStart"/>
      <w:proofErr w:type="gramStart"/>
      <w:r w:rsidRPr="00CF7FDE">
        <w:t>Jonfa</w:t>
      </w:r>
      <w:proofErr w:type="spellEnd"/>
      <w:r w:rsidRPr="00CF7FDE">
        <w:t>, E, &amp; A Waters-Bayer</w:t>
      </w:r>
      <w:r>
        <w:t>.</w:t>
      </w:r>
      <w:proofErr w:type="gramEnd"/>
      <w:r>
        <w:t xml:space="preserve"> 2005.</w:t>
      </w:r>
      <w:r w:rsidRPr="00CF7FDE">
        <w:t xml:space="preserve"> </w:t>
      </w:r>
      <w:r w:rsidRPr="0085149A">
        <w:rPr>
          <w:i/>
        </w:rPr>
        <w:t>Unlocking Farmers’ Potential: Institutionalizing Farmer Participatory Research and Extension in Southern Ethiopia</w:t>
      </w:r>
      <w:r>
        <w:t>.</w:t>
      </w:r>
      <w:r w:rsidRPr="00CF7FDE">
        <w:t xml:space="preserve"> Farm Africa Project </w:t>
      </w:r>
      <w:r>
        <w:t>Experience Series, November.</w:t>
      </w:r>
    </w:p>
    <w:p w:rsidR="00CB42AE" w:rsidRPr="00CB42AE" w:rsidRDefault="00CB42AE" w:rsidP="00F26A16">
      <w:pPr>
        <w:ind w:left="284" w:hanging="340"/>
      </w:pPr>
      <w:r w:rsidRPr="00CB42AE">
        <w:rPr>
          <w:rFonts w:cs="Arial"/>
        </w:rPr>
        <w:t>Ludi, E., Belay, A., Duncan, A., Snyder, K., Tucker, J., Cullen, B., Belissa, M., Oljira, T., Teferi, A., Nigussie, Z., Deresse, A., Debela, M., Chanie, Y., Lule, D., Samuel, D., Lema, Z., Berhanu, A., Merrey, D. J. 2013.</w:t>
      </w:r>
      <w:r w:rsidRPr="00CB42AE">
        <w:rPr>
          <w:rFonts w:cs="Arial"/>
          <w:bCs/>
          <w:i/>
        </w:rPr>
        <w:t>Rhetoric versus Realities: A Diagnosis of Rainwater Management Development Processes in the Blue Nile Basin of Ethiopia</w:t>
      </w:r>
      <w:r w:rsidRPr="00CB42AE">
        <w:rPr>
          <w:rFonts w:cs="Arial"/>
          <w:b/>
          <w:bCs/>
        </w:rPr>
        <w:t>.</w:t>
      </w:r>
      <w:r w:rsidRPr="00CB42AE">
        <w:rPr>
          <w:rFonts w:cs="Arial"/>
        </w:rPr>
        <w:t xml:space="preserve"> Colombo, Sri Lanka: CGIAR Challenge Program on Water and Food (CPWF). </w:t>
      </w:r>
      <w:proofErr w:type="gramStart"/>
      <w:r w:rsidRPr="00CB42AE">
        <w:rPr>
          <w:rFonts w:cs="Arial"/>
        </w:rPr>
        <w:t>58p. (CPWF Research for Development (R4D) Series 5).</w:t>
      </w:r>
      <w:proofErr w:type="gramEnd"/>
      <w:r w:rsidRPr="00CB42AE">
        <w:rPr>
          <w:rFonts w:cs="Arial"/>
        </w:rPr>
        <w:t xml:space="preserve"> </w:t>
      </w:r>
      <w:hyperlink r:id="rId22" w:history="1">
        <w:r w:rsidRPr="00CB42AE">
          <w:rPr>
            <w:rStyle w:val="Hyperlink"/>
            <w:rFonts w:cs="Arial"/>
          </w:rPr>
          <w:t>http://cgspace.cgiar.org/handle/10568/27603</w:t>
        </w:r>
      </w:hyperlink>
      <w:r w:rsidRPr="00CB42AE">
        <w:rPr>
          <w:rFonts w:cs="Arial"/>
        </w:rPr>
        <w:t>.</w:t>
      </w:r>
    </w:p>
    <w:p w:rsidR="00B35ADE" w:rsidRPr="00CF7FDE" w:rsidRDefault="00B35ADE" w:rsidP="00F26A16">
      <w:pPr>
        <w:ind w:left="284" w:hanging="340"/>
      </w:pPr>
      <w:proofErr w:type="spellStart"/>
      <w:proofErr w:type="gramStart"/>
      <w:r>
        <w:t>Mangisoni</w:t>
      </w:r>
      <w:proofErr w:type="spellEnd"/>
      <w:r>
        <w:t xml:space="preserve">, J.H., R. </w:t>
      </w:r>
      <w:proofErr w:type="spellStart"/>
      <w:r>
        <w:t>Kachule</w:t>
      </w:r>
      <w:proofErr w:type="spellEnd"/>
      <w:r>
        <w:t xml:space="preserve">, T. </w:t>
      </w:r>
      <w:proofErr w:type="spellStart"/>
      <w:r>
        <w:t>Kalinda</w:t>
      </w:r>
      <w:proofErr w:type="spellEnd"/>
      <w:r>
        <w:t xml:space="preserve">, T. </w:t>
      </w:r>
      <w:proofErr w:type="spellStart"/>
      <w:r>
        <w:t>Chilongo</w:t>
      </w:r>
      <w:proofErr w:type="spellEnd"/>
      <w:r>
        <w:t xml:space="preserve">, M. </w:t>
      </w:r>
      <w:proofErr w:type="spellStart"/>
      <w:r>
        <w:t>Sinfuke</w:t>
      </w:r>
      <w:proofErr w:type="spellEnd"/>
      <w:r>
        <w:t>, &amp; E. Tostă0.</w:t>
      </w:r>
      <w:proofErr w:type="gramEnd"/>
      <w:r>
        <w:t xml:space="preserve"> 2007. Input voucher Study in Malawi, Mozambique and Zambia. </w:t>
      </w:r>
      <w:proofErr w:type="gramStart"/>
      <w:r>
        <w:t>Final Report.</w:t>
      </w:r>
      <w:proofErr w:type="gramEnd"/>
      <w:r>
        <w:t xml:space="preserve">  Pretoria: FANRPAN.</w:t>
      </w:r>
    </w:p>
    <w:p w:rsidR="00B35ADE" w:rsidRDefault="00F26A16" w:rsidP="00B35ADE">
      <w:pPr>
        <w:autoSpaceDE w:val="0"/>
        <w:autoSpaceDN w:val="0"/>
        <w:adjustRightInd w:val="0"/>
        <w:ind w:left="432" w:hanging="432"/>
      </w:pPr>
      <w:proofErr w:type="spellStart"/>
      <w:r>
        <w:t>Megersa</w:t>
      </w:r>
      <w:proofErr w:type="spellEnd"/>
      <w:r>
        <w:t xml:space="preserve">, T. 2011. </w:t>
      </w:r>
      <w:proofErr w:type="gramStart"/>
      <w:r>
        <w:t xml:space="preserve">Assessing the role of traditional land management practices in improving cropland productivity: The case of </w:t>
      </w:r>
      <w:proofErr w:type="spellStart"/>
      <w:r>
        <w:t>Diga</w:t>
      </w:r>
      <w:proofErr w:type="spellEnd"/>
      <w:r>
        <w:t xml:space="preserve"> Woreda, </w:t>
      </w:r>
      <w:proofErr w:type="spellStart"/>
      <w:r>
        <w:t>Oromia</w:t>
      </w:r>
      <w:proofErr w:type="spellEnd"/>
      <w:r>
        <w:t>.</w:t>
      </w:r>
      <w:proofErr w:type="gramEnd"/>
      <w:r>
        <w:t xml:space="preserve"> MSc Thesis. Ambo, Ethiopia: Ambo University.</w:t>
      </w:r>
    </w:p>
    <w:p w:rsidR="00B35ADE" w:rsidRPr="00B35ADE" w:rsidRDefault="00B35ADE" w:rsidP="00B35ADE">
      <w:pPr>
        <w:autoSpaceDE w:val="0"/>
        <w:autoSpaceDN w:val="0"/>
        <w:adjustRightInd w:val="0"/>
        <w:ind w:left="432" w:hanging="432"/>
        <w:rPr>
          <w:rFonts w:cs="Gill Sans"/>
          <w:color w:val="1C1C1C"/>
        </w:rPr>
      </w:pPr>
      <w:proofErr w:type="gramStart"/>
      <w:r w:rsidRPr="00B35ADE">
        <w:rPr>
          <w:rFonts w:eastAsia="Optima" w:cs="Optima"/>
        </w:rPr>
        <w:t>Merrey, D.J. and Tadele Gebreselassie.</w:t>
      </w:r>
      <w:proofErr w:type="gramEnd"/>
      <w:r w:rsidRPr="00B35ADE">
        <w:rPr>
          <w:rFonts w:eastAsia="Optima" w:cs="Optima"/>
        </w:rPr>
        <w:t xml:space="preserve"> 2011. Promoting improved rainwater and land</w:t>
      </w:r>
      <w:r>
        <w:rPr>
          <w:rFonts w:eastAsia="Optima" w:cs="Optima"/>
        </w:rPr>
        <w:t xml:space="preserve"> </w:t>
      </w:r>
      <w:r w:rsidRPr="00B35ADE">
        <w:rPr>
          <w:rFonts w:eastAsia="Optima" w:cs="Optima"/>
        </w:rPr>
        <w:t>management in the Blue Nile (</w:t>
      </w:r>
      <w:proofErr w:type="spellStart"/>
      <w:r w:rsidRPr="00B35ADE">
        <w:rPr>
          <w:rFonts w:eastAsia="Optima" w:cs="Optima"/>
        </w:rPr>
        <w:t>Abay</w:t>
      </w:r>
      <w:proofErr w:type="spellEnd"/>
      <w:r w:rsidRPr="00B35ADE">
        <w:rPr>
          <w:rFonts w:eastAsia="Optima" w:cs="Optima"/>
        </w:rPr>
        <w:t xml:space="preserve">) basin of Ethiopia. </w:t>
      </w:r>
      <w:proofErr w:type="gramStart"/>
      <w:r w:rsidRPr="00B35ADE">
        <w:rPr>
          <w:rFonts w:eastAsia="Optima" w:cs="Optima"/>
        </w:rPr>
        <w:t>NBDC Technical Report 1.</w:t>
      </w:r>
      <w:proofErr w:type="gramEnd"/>
      <w:r w:rsidRPr="00B35ADE">
        <w:rPr>
          <w:rFonts w:eastAsia="Optima" w:cs="Optima"/>
        </w:rPr>
        <w:t xml:space="preserve"> </w:t>
      </w:r>
      <w:proofErr w:type="gramStart"/>
      <w:r w:rsidRPr="00B35ADE">
        <w:rPr>
          <w:rFonts w:eastAsia="Optima" w:cs="Optima"/>
        </w:rPr>
        <w:t>Nairobi,</w:t>
      </w:r>
      <w:r>
        <w:rPr>
          <w:rFonts w:eastAsia="Optima" w:cs="Optima"/>
        </w:rPr>
        <w:t xml:space="preserve"> </w:t>
      </w:r>
      <w:r w:rsidRPr="00B35ADE">
        <w:rPr>
          <w:rFonts w:eastAsia="Optima" w:cs="Optima"/>
        </w:rPr>
        <w:t>Kenya, ILRI.</w:t>
      </w:r>
      <w:proofErr w:type="gramEnd"/>
    </w:p>
    <w:p w:rsidR="00CC50E3" w:rsidRDefault="00CC50E3" w:rsidP="00CC50E3">
      <w:pPr>
        <w:autoSpaceDE w:val="0"/>
        <w:autoSpaceDN w:val="0"/>
        <w:adjustRightInd w:val="0"/>
        <w:ind w:left="432" w:hanging="432"/>
        <w:rPr>
          <w:rFonts w:cs="Gill Sans"/>
          <w:color w:val="1C1C1C"/>
        </w:rPr>
      </w:pPr>
      <w:proofErr w:type="gramStart"/>
      <w:r w:rsidRPr="00CC50E3">
        <w:rPr>
          <w:rFonts w:cs="Gill Sans"/>
          <w:color w:val="1C1C1C"/>
        </w:rPr>
        <w:t>Pfeifer, C., Notenbaert, A. and Ballantyne P.G. 2012a.</w:t>
      </w:r>
      <w:proofErr w:type="gramEnd"/>
      <w:r w:rsidRPr="00CC50E3">
        <w:rPr>
          <w:rFonts w:cs="Gill Sans"/>
          <w:color w:val="1C1C1C"/>
        </w:rPr>
        <w:t xml:space="preserve"> </w:t>
      </w:r>
      <w:r w:rsidRPr="00CC50E3">
        <w:rPr>
          <w:rFonts w:cs="Gill Sans,Italic"/>
          <w:i/>
          <w:iCs/>
          <w:color w:val="1C1C1C"/>
        </w:rPr>
        <w:t>The ‘happy strategies’ game: Matching land and water</w:t>
      </w:r>
      <w:r>
        <w:rPr>
          <w:rFonts w:cs="Gill Sans,Italic"/>
          <w:i/>
          <w:iCs/>
          <w:color w:val="1C1C1C"/>
        </w:rPr>
        <w:t xml:space="preserve"> </w:t>
      </w:r>
      <w:r w:rsidRPr="00CC50E3">
        <w:rPr>
          <w:rFonts w:cs="Gill Sans,Italic"/>
          <w:i/>
          <w:iCs/>
          <w:color w:val="1C1C1C"/>
        </w:rPr>
        <w:t xml:space="preserve">interventions with community and landscape needs. </w:t>
      </w:r>
      <w:proofErr w:type="gramStart"/>
      <w:r w:rsidRPr="00CC50E3">
        <w:rPr>
          <w:rFonts w:cs="Gill Sans"/>
          <w:color w:val="1C1C1C"/>
        </w:rPr>
        <w:t>NBDC Technical Report 4.</w:t>
      </w:r>
      <w:proofErr w:type="gramEnd"/>
      <w:r w:rsidRPr="00CC50E3">
        <w:rPr>
          <w:rFonts w:cs="Gill Sans"/>
          <w:color w:val="1C1C1C"/>
        </w:rPr>
        <w:t xml:space="preserve"> Nairobi, Kenya: ILRI.</w:t>
      </w:r>
    </w:p>
    <w:p w:rsidR="00CC50E3" w:rsidRDefault="00CC50E3" w:rsidP="00CC50E3">
      <w:pPr>
        <w:autoSpaceDE w:val="0"/>
        <w:autoSpaceDN w:val="0"/>
        <w:adjustRightInd w:val="0"/>
        <w:ind w:left="432" w:hanging="432"/>
        <w:rPr>
          <w:rFonts w:eastAsia="Optima" w:cs="Optima"/>
        </w:rPr>
      </w:pPr>
      <w:proofErr w:type="gramStart"/>
      <w:r w:rsidRPr="00CC50E3">
        <w:rPr>
          <w:rFonts w:eastAsia="Optima" w:cs="Optima"/>
        </w:rPr>
        <w:lastRenderedPageBreak/>
        <w:t>Pfeifer, C., Notenbaert, A. and Omolo, A. 2012b.</w:t>
      </w:r>
      <w:proofErr w:type="gramEnd"/>
      <w:r w:rsidRPr="00CC50E3">
        <w:rPr>
          <w:rFonts w:eastAsia="Optima" w:cs="Optima"/>
        </w:rPr>
        <w:t xml:space="preserve"> </w:t>
      </w:r>
      <w:proofErr w:type="gramStart"/>
      <w:r w:rsidRPr="00CC50E3">
        <w:rPr>
          <w:rFonts w:eastAsia="Optima" w:cs="Optima"/>
        </w:rPr>
        <w:t>Similarity analysis for the Blue Nile Basin in the Ethiopian highlands.</w:t>
      </w:r>
      <w:proofErr w:type="gramEnd"/>
      <w:r w:rsidRPr="00CC50E3">
        <w:rPr>
          <w:rFonts w:eastAsia="Optima" w:cs="Optima"/>
        </w:rPr>
        <w:t xml:space="preserve"> Nairobi, Kenya:</w:t>
      </w:r>
      <w:r>
        <w:rPr>
          <w:rFonts w:eastAsia="Optima" w:cs="Optima"/>
        </w:rPr>
        <w:t xml:space="preserve"> </w:t>
      </w:r>
      <w:r w:rsidRPr="00CC50E3">
        <w:rPr>
          <w:rFonts w:eastAsia="Optima" w:cs="Optima"/>
        </w:rPr>
        <w:t>ILRI.</w:t>
      </w:r>
    </w:p>
    <w:p w:rsidR="00F26A16" w:rsidRPr="00CC50E3" w:rsidRDefault="00F26A16" w:rsidP="00CC50E3">
      <w:pPr>
        <w:autoSpaceDE w:val="0"/>
        <w:autoSpaceDN w:val="0"/>
        <w:adjustRightInd w:val="0"/>
        <w:ind w:left="432" w:hanging="432"/>
        <w:rPr>
          <w:rFonts w:eastAsia="Optima" w:cs="Optima"/>
        </w:rPr>
      </w:pPr>
      <w:proofErr w:type="spellStart"/>
      <w:proofErr w:type="gramStart"/>
      <w:r w:rsidRPr="00CF7FDE">
        <w:t>Prolinnova</w:t>
      </w:r>
      <w:proofErr w:type="spellEnd"/>
      <w:r w:rsidRPr="00CF7FDE">
        <w:t>-Ethiopia</w:t>
      </w:r>
      <w:r>
        <w:t>.</w:t>
      </w:r>
      <w:proofErr w:type="gramEnd"/>
      <w:r>
        <w:t xml:space="preserve"> 2009. </w:t>
      </w:r>
      <w:r w:rsidRPr="00446B6E">
        <w:rPr>
          <w:i/>
        </w:rPr>
        <w:t xml:space="preserve">A Fund to Support Local Innovations: Experience of a Farmer in </w:t>
      </w:r>
      <w:proofErr w:type="spellStart"/>
      <w:r w:rsidRPr="00446B6E">
        <w:rPr>
          <w:i/>
        </w:rPr>
        <w:t>Tigray</w:t>
      </w:r>
      <w:proofErr w:type="spellEnd"/>
      <w:r w:rsidRPr="00CF7FDE">
        <w:t xml:space="preserve">, </w:t>
      </w:r>
      <w:r w:rsidRPr="002E7D90">
        <w:rPr>
          <w:i/>
        </w:rPr>
        <w:t>Ethiopia, 2009</w:t>
      </w:r>
      <w:r>
        <w:t>.</w:t>
      </w:r>
      <w:r w:rsidRPr="00CF7FDE">
        <w:t xml:space="preserve"> </w:t>
      </w:r>
      <w:hyperlink r:id="rId23" w:history="1">
        <w:r w:rsidRPr="00CF7FDE">
          <w:rPr>
            <w:rStyle w:val="Hyperlink"/>
          </w:rPr>
          <w:t>www.prolinnova.net/Ethiopia</w:t>
        </w:r>
      </w:hyperlink>
    </w:p>
    <w:p w:rsidR="000D3824" w:rsidRPr="00DA36E4" w:rsidRDefault="000D3824" w:rsidP="00DA36E4">
      <w:pPr>
        <w:autoSpaceDE w:val="0"/>
        <w:autoSpaceDN w:val="0"/>
        <w:adjustRightInd w:val="0"/>
        <w:ind w:left="432" w:hanging="432"/>
        <w:rPr>
          <w:rFonts w:eastAsia="Optima" w:cs="Optima"/>
        </w:rPr>
      </w:pPr>
      <w:r w:rsidRPr="00DA36E4">
        <w:rPr>
          <w:rFonts w:eastAsia="Optima" w:cs="Optima"/>
        </w:rPr>
        <w:t xml:space="preserve">Smits, S., Moriarty, P. and </w:t>
      </w:r>
      <w:proofErr w:type="spellStart"/>
      <w:r w:rsidRPr="00DA36E4">
        <w:rPr>
          <w:rFonts w:eastAsia="Optima" w:cs="Optima"/>
        </w:rPr>
        <w:t>Sijbesma</w:t>
      </w:r>
      <w:proofErr w:type="spellEnd"/>
      <w:r w:rsidRPr="00DA36E4">
        <w:rPr>
          <w:rFonts w:eastAsia="Optima" w:cs="Optima"/>
        </w:rPr>
        <w:t>, C. (</w:t>
      </w:r>
      <w:proofErr w:type="spellStart"/>
      <w:proofErr w:type="gramStart"/>
      <w:r w:rsidRPr="00DA36E4">
        <w:rPr>
          <w:rFonts w:eastAsia="Optima" w:cs="Optima"/>
        </w:rPr>
        <w:t>eds</w:t>
      </w:r>
      <w:proofErr w:type="spellEnd"/>
      <w:proofErr w:type="gramEnd"/>
      <w:r w:rsidRPr="00DA36E4">
        <w:rPr>
          <w:rFonts w:eastAsia="Optima" w:cs="Optima"/>
        </w:rPr>
        <w:t>). 2007. Learning Alliances: Scaling up Innovations</w:t>
      </w:r>
      <w:r w:rsidR="00DA36E4">
        <w:rPr>
          <w:rFonts w:eastAsia="Optima" w:cs="Optima"/>
        </w:rPr>
        <w:t xml:space="preserve"> </w:t>
      </w:r>
      <w:r w:rsidRPr="00DA36E4">
        <w:rPr>
          <w:rFonts w:eastAsia="Optima" w:cs="Optima"/>
        </w:rPr>
        <w:t xml:space="preserve">in Water, Sanitation and </w:t>
      </w:r>
      <w:proofErr w:type="spellStart"/>
      <w:r w:rsidRPr="00DA36E4">
        <w:rPr>
          <w:rFonts w:eastAsia="Optima" w:cs="Optima"/>
        </w:rPr>
        <w:t>Hhygiene</w:t>
      </w:r>
      <w:proofErr w:type="spellEnd"/>
      <w:r w:rsidRPr="00DA36E4">
        <w:rPr>
          <w:rFonts w:eastAsia="Optima" w:cs="Optima"/>
        </w:rPr>
        <w:t xml:space="preserve">. </w:t>
      </w:r>
      <w:proofErr w:type="gramStart"/>
      <w:r w:rsidRPr="00DA36E4">
        <w:rPr>
          <w:rFonts w:eastAsia="Optima" w:cs="Optima"/>
        </w:rPr>
        <w:t>IRC Technical Paper Series 47.</w:t>
      </w:r>
      <w:proofErr w:type="gramEnd"/>
      <w:r w:rsidRPr="00DA36E4">
        <w:rPr>
          <w:rFonts w:eastAsia="Optima" w:cs="Optima"/>
        </w:rPr>
        <w:t xml:space="preserve"> Delft, </w:t>
      </w:r>
      <w:proofErr w:type="gramStart"/>
      <w:r w:rsidRPr="00DA36E4">
        <w:rPr>
          <w:rFonts w:eastAsia="Optima" w:cs="Optima"/>
        </w:rPr>
        <w:t>The</w:t>
      </w:r>
      <w:proofErr w:type="gramEnd"/>
      <w:r w:rsidRPr="00DA36E4">
        <w:rPr>
          <w:rFonts w:eastAsia="Optima" w:cs="Optima"/>
        </w:rPr>
        <w:t xml:space="preserve"> Netherlands:</w:t>
      </w:r>
      <w:r w:rsidR="00DA36E4">
        <w:rPr>
          <w:rFonts w:eastAsia="Optima" w:cs="Optima"/>
        </w:rPr>
        <w:t xml:space="preserve"> </w:t>
      </w:r>
      <w:r w:rsidRPr="00DA36E4">
        <w:rPr>
          <w:rFonts w:eastAsia="Optima" w:cs="Optima"/>
        </w:rPr>
        <w:t>IRC International Water and Sanitation Centre. www.irc.nl/page/35887.</w:t>
      </w:r>
    </w:p>
    <w:p w:rsidR="000D3824" w:rsidRPr="00DA36E4" w:rsidRDefault="000D3824" w:rsidP="00DA36E4">
      <w:pPr>
        <w:autoSpaceDE w:val="0"/>
        <w:autoSpaceDN w:val="0"/>
        <w:adjustRightInd w:val="0"/>
        <w:ind w:left="432" w:hanging="432"/>
        <w:rPr>
          <w:rFonts w:eastAsia="Optima" w:cs="Optima"/>
        </w:rPr>
      </w:pPr>
      <w:proofErr w:type="gramStart"/>
      <w:r w:rsidRPr="00DA36E4">
        <w:rPr>
          <w:rFonts w:eastAsia="Optima" w:cs="Optima"/>
        </w:rPr>
        <w:t>Spielman, D.J. 2005.</w:t>
      </w:r>
      <w:proofErr w:type="gramEnd"/>
      <w:r w:rsidRPr="00DA36E4">
        <w:rPr>
          <w:rFonts w:eastAsia="Optima" w:cs="Optima"/>
        </w:rPr>
        <w:t xml:space="preserve"> Innovation Systems Perspective on Developing-Country Agriculture:</w:t>
      </w:r>
      <w:r w:rsidR="00DA36E4">
        <w:rPr>
          <w:rFonts w:eastAsia="Optima" w:cs="Optima"/>
        </w:rPr>
        <w:t xml:space="preserve"> </w:t>
      </w:r>
      <w:r w:rsidRPr="00DA36E4">
        <w:rPr>
          <w:rFonts w:eastAsia="Optima" w:cs="Optima"/>
        </w:rPr>
        <w:t xml:space="preserve">A Critical Review. </w:t>
      </w:r>
      <w:proofErr w:type="gramStart"/>
      <w:r w:rsidRPr="00DA36E4">
        <w:rPr>
          <w:rFonts w:eastAsia="Optima" w:cs="Optima"/>
        </w:rPr>
        <w:t>ISNAR Discussion Paper No. 2 (IFPRI).</w:t>
      </w:r>
      <w:proofErr w:type="gramEnd"/>
      <w:r w:rsidRPr="00DA36E4">
        <w:rPr>
          <w:rFonts w:eastAsia="Optima" w:cs="Optima"/>
        </w:rPr>
        <w:t xml:space="preserve"> </w:t>
      </w:r>
      <w:hyperlink r:id="rId24" w:history="1">
        <w:r w:rsidR="00DA36E4" w:rsidRPr="005C4B5D">
          <w:rPr>
            <w:rStyle w:val="Hyperlink"/>
            <w:rFonts w:eastAsia="Optima" w:cs="Optima"/>
          </w:rPr>
          <w:t>www.ifpri.org/divs/isnar/dp/isnardp02.asp</w:t>
        </w:r>
      </w:hyperlink>
      <w:r w:rsidRPr="00DA36E4">
        <w:rPr>
          <w:rFonts w:eastAsia="Optima" w:cs="Optima"/>
        </w:rPr>
        <w:t>.</w:t>
      </w:r>
      <w:r w:rsidR="00DA36E4">
        <w:rPr>
          <w:rFonts w:eastAsia="Optima" w:cs="Optima"/>
        </w:rPr>
        <w:t xml:space="preserve"> </w:t>
      </w:r>
    </w:p>
    <w:p w:rsidR="000D3824" w:rsidRDefault="000D3824" w:rsidP="00DA36E4">
      <w:pPr>
        <w:autoSpaceDE w:val="0"/>
        <w:autoSpaceDN w:val="0"/>
        <w:adjustRightInd w:val="0"/>
        <w:ind w:left="432" w:hanging="432"/>
        <w:rPr>
          <w:rFonts w:eastAsia="Optima" w:cs="Optima"/>
        </w:rPr>
      </w:pPr>
      <w:proofErr w:type="gramStart"/>
      <w:r w:rsidRPr="00DA36E4">
        <w:rPr>
          <w:rFonts w:eastAsia="Optima" w:cs="Optima"/>
        </w:rPr>
        <w:t>Spielman, D., Davis, K.E., Negash, M. and Ayele, G. 2008.</w:t>
      </w:r>
      <w:proofErr w:type="gramEnd"/>
      <w:r w:rsidRPr="00DA36E4">
        <w:rPr>
          <w:rFonts w:eastAsia="Optima" w:cs="Optima"/>
        </w:rPr>
        <w:t xml:space="preserve"> Rural Innovation Systems and</w:t>
      </w:r>
      <w:r w:rsidR="00DA36E4">
        <w:rPr>
          <w:rFonts w:eastAsia="Optima" w:cs="Optima"/>
        </w:rPr>
        <w:t xml:space="preserve"> </w:t>
      </w:r>
      <w:r w:rsidRPr="00DA36E4">
        <w:rPr>
          <w:rFonts w:eastAsia="Optima" w:cs="Optima"/>
        </w:rPr>
        <w:t xml:space="preserve">Networks: Findings from a Study of Ethiopian Smallholders. </w:t>
      </w:r>
      <w:proofErr w:type="gramStart"/>
      <w:r w:rsidRPr="00DA36E4">
        <w:rPr>
          <w:rFonts w:eastAsia="Optima" w:cs="Optima"/>
        </w:rPr>
        <w:t>IFPRI DP 00759.</w:t>
      </w:r>
      <w:proofErr w:type="gramEnd"/>
    </w:p>
    <w:p w:rsidR="00EC2BAF" w:rsidRDefault="00EC2BAF" w:rsidP="00EC2BAF">
      <w:pPr>
        <w:ind w:left="284" w:hanging="340"/>
      </w:pPr>
      <w:proofErr w:type="gramStart"/>
      <w:r w:rsidRPr="00CF7FDE">
        <w:t>Waters-Bayer, A, &amp; W Bayer</w:t>
      </w:r>
      <w:r>
        <w:t>.</w:t>
      </w:r>
      <w:proofErr w:type="gramEnd"/>
      <w:r>
        <w:t xml:space="preserve"> 2009.</w:t>
      </w:r>
      <w:r w:rsidRPr="00CF7FDE">
        <w:t xml:space="preserve"> Enhancing Local Innovation to Improve Water Productivity in Cro</w:t>
      </w:r>
      <w:r>
        <w:t>p</w:t>
      </w:r>
      <w:r w:rsidRPr="00CF7FDE">
        <w:t>-Livestock Systems</w:t>
      </w:r>
      <w:r>
        <w:t>.</w:t>
      </w:r>
      <w:r w:rsidRPr="00CF7FDE">
        <w:t xml:space="preserve"> </w:t>
      </w:r>
      <w:r w:rsidRPr="008B5CB6">
        <w:rPr>
          <w:i/>
        </w:rPr>
        <w:t>The Rangeland Journal</w:t>
      </w:r>
      <w:r>
        <w:t xml:space="preserve"> 31: 231-235. </w:t>
      </w:r>
    </w:p>
    <w:p w:rsidR="000D3824" w:rsidRDefault="009F5BA9" w:rsidP="00DA36E4">
      <w:pPr>
        <w:autoSpaceDE w:val="0"/>
        <w:autoSpaceDN w:val="0"/>
        <w:adjustRightInd w:val="0"/>
        <w:ind w:left="432" w:hanging="432"/>
        <w:rPr>
          <w:rFonts w:cs="TimesNewRomanPSMT"/>
          <w:color w:val="00009A"/>
        </w:rPr>
      </w:pPr>
      <w:proofErr w:type="gramStart"/>
      <w:r w:rsidRPr="00DA36E4">
        <w:rPr>
          <w:rFonts w:cs="TimesNewRomanPSMT"/>
          <w:color w:val="000000"/>
        </w:rPr>
        <w:t>World Bank (2007</w:t>
      </w:r>
      <w:r w:rsidR="00AF29FA">
        <w:rPr>
          <w:rFonts w:cs="TimesNewRomanPSMT"/>
          <w:color w:val="000000"/>
        </w:rPr>
        <w:t>a</w:t>
      </w:r>
      <w:r w:rsidRPr="00DA36E4">
        <w:rPr>
          <w:rFonts w:cs="TimesNewRomanPSMT"/>
          <w:color w:val="000000"/>
        </w:rPr>
        <w:t>).</w:t>
      </w:r>
      <w:proofErr w:type="gramEnd"/>
      <w:r w:rsidRPr="00DA36E4">
        <w:rPr>
          <w:rFonts w:cs="TimesNewRomanPSMT"/>
          <w:color w:val="000000"/>
        </w:rPr>
        <w:t xml:space="preserve"> </w:t>
      </w:r>
      <w:proofErr w:type="gramStart"/>
      <w:r w:rsidRPr="00DA36E4">
        <w:rPr>
          <w:rFonts w:cs="TimesNewRomanPSMT"/>
          <w:color w:val="000000"/>
        </w:rPr>
        <w:t>Restoring China's Loess Plateau.</w:t>
      </w:r>
      <w:proofErr w:type="gramEnd"/>
      <w:r w:rsidRPr="00DA36E4">
        <w:rPr>
          <w:rFonts w:cs="TimesNewRomanPSMT"/>
          <w:color w:val="000000"/>
        </w:rPr>
        <w:t xml:space="preserve"> World Bank Group, March 2007.</w:t>
      </w:r>
      <w:r w:rsidR="00DA36E4">
        <w:rPr>
          <w:rFonts w:cs="TimesNewRomanPSMT"/>
          <w:color w:val="000000"/>
        </w:rPr>
        <w:t xml:space="preserve"> </w:t>
      </w:r>
      <w:hyperlink r:id="rId25" w:history="1">
        <w:r w:rsidR="00DA36E4" w:rsidRPr="00DA36E4">
          <w:rPr>
            <w:rStyle w:val="Hyperlink"/>
            <w:rFonts w:cs="TimesNewRomanPSMT"/>
          </w:rPr>
          <w:t>http://www.worldbank.org/en/news/2007/03/15/restoring-chinas-loess-plateau</w:t>
        </w:r>
      </w:hyperlink>
      <w:r w:rsidR="00DA36E4" w:rsidRPr="00DA36E4">
        <w:rPr>
          <w:rFonts w:cs="TimesNewRomanPSMT"/>
          <w:color w:val="00009A"/>
        </w:rPr>
        <w:t xml:space="preserve"> </w:t>
      </w:r>
    </w:p>
    <w:p w:rsidR="00AF29FA" w:rsidRPr="00B35ADE" w:rsidRDefault="00AF29FA" w:rsidP="00B35ADE">
      <w:pPr>
        <w:ind w:left="284" w:hanging="340"/>
        <w:rPr>
          <w:rFonts w:cs="TimesNewRomanPSMT"/>
        </w:rPr>
      </w:pPr>
      <w:proofErr w:type="gramStart"/>
      <w:r w:rsidRPr="00AF29FA">
        <w:rPr>
          <w:rFonts w:cs="TimesNewRomanPSMT"/>
        </w:rPr>
        <w:t>World Bank.</w:t>
      </w:r>
      <w:proofErr w:type="gramEnd"/>
      <w:r w:rsidRPr="00AF29FA">
        <w:rPr>
          <w:rFonts w:cs="TimesNewRomanPSMT"/>
        </w:rPr>
        <w:t xml:space="preserve"> </w:t>
      </w:r>
      <w:proofErr w:type="gramStart"/>
      <w:r w:rsidRPr="00AF29FA">
        <w:rPr>
          <w:rFonts w:cs="TimesNewRomanPSMT"/>
        </w:rPr>
        <w:t xml:space="preserve">2007b. </w:t>
      </w:r>
      <w:r w:rsidR="00B35ADE">
        <w:rPr>
          <w:rFonts w:cs="TimesNewRomanPSMT"/>
        </w:rPr>
        <w:t xml:space="preserve">Project </w:t>
      </w:r>
      <w:r w:rsidRPr="00AF29FA">
        <w:rPr>
          <w:rFonts w:cs="TimesNewRomanPSMT"/>
        </w:rPr>
        <w:t>performance assessment</w:t>
      </w:r>
      <w:r w:rsidR="00B35ADE">
        <w:rPr>
          <w:rFonts w:cs="TimesNewRomanPSMT"/>
        </w:rPr>
        <w:t xml:space="preserve"> report, People’s Republic of China.</w:t>
      </w:r>
      <w:proofErr w:type="gramEnd"/>
      <w:r w:rsidR="00B35ADE">
        <w:rPr>
          <w:rFonts w:cs="TimesNewRomanPSMT"/>
        </w:rPr>
        <w:t xml:space="preserve"> </w:t>
      </w:r>
      <w:proofErr w:type="gramStart"/>
      <w:r w:rsidR="00B35ADE">
        <w:rPr>
          <w:rFonts w:cs="TimesNewRomanPSMT"/>
        </w:rPr>
        <w:t>Second loess plateau watershed rehabilitation project [</w:t>
      </w:r>
      <w:proofErr w:type="spellStart"/>
      <w:r w:rsidR="00B35ADE">
        <w:rPr>
          <w:rFonts w:cs="TimesNewRomanPSMT"/>
        </w:rPr>
        <w:t>etc</w:t>
      </w:r>
      <w:proofErr w:type="spellEnd"/>
      <w:r w:rsidR="00B35ADE">
        <w:rPr>
          <w:rFonts w:cs="TimesNewRomanPSMT"/>
        </w:rPr>
        <w:t>].</w:t>
      </w:r>
      <w:proofErr w:type="gramEnd"/>
      <w:r w:rsidR="00B35ADE">
        <w:rPr>
          <w:rFonts w:cs="TimesNewRomanPSMT"/>
        </w:rPr>
        <w:t xml:space="preserve"> Report 411122, October 2007. Washington, DC: </w:t>
      </w:r>
      <w:r w:rsidR="00B35ADE" w:rsidRPr="00B35ADE">
        <w:rPr>
          <w:rFonts w:ascii="Arial-ItalicMT" w:hAnsi="Arial-ItalicMT" w:cs="Arial-ItalicMT"/>
          <w:iCs/>
          <w:sz w:val="20"/>
          <w:szCs w:val="20"/>
        </w:rPr>
        <w:t>Sector, Thematic, and Global Evaluation Division, Independent Evaluation Group (World Bank).</w:t>
      </w:r>
    </w:p>
    <w:p w:rsidR="00B35ADE" w:rsidRPr="00AF29FA" w:rsidRDefault="00B35ADE" w:rsidP="00DA36E4">
      <w:pPr>
        <w:autoSpaceDE w:val="0"/>
        <w:autoSpaceDN w:val="0"/>
        <w:adjustRightInd w:val="0"/>
        <w:ind w:left="432" w:hanging="432"/>
      </w:pPr>
      <w:proofErr w:type="spellStart"/>
      <w:proofErr w:type="gramStart"/>
      <w:r>
        <w:rPr>
          <w:rFonts w:cs="TimesNewRomanPSMT"/>
        </w:rPr>
        <w:t>Zobeck</w:t>
      </w:r>
      <w:proofErr w:type="spellEnd"/>
      <w:r>
        <w:rPr>
          <w:rFonts w:cs="TimesNewRomanPSMT"/>
        </w:rPr>
        <w:t xml:space="preserve">, T.M., &amp; W. F. </w:t>
      </w:r>
      <w:proofErr w:type="spellStart"/>
      <w:r>
        <w:rPr>
          <w:rFonts w:cs="TimesNewRomanPSMT"/>
        </w:rPr>
        <w:t>Schillinger</w:t>
      </w:r>
      <w:proofErr w:type="spellEnd"/>
      <w:r>
        <w:rPr>
          <w:rFonts w:cs="TimesNewRomanPSMT"/>
        </w:rPr>
        <w:t>, eds. 2010.</w:t>
      </w:r>
      <w:proofErr w:type="gramEnd"/>
      <w:r>
        <w:rPr>
          <w:rFonts w:cs="TimesNewRomanPSMT"/>
        </w:rPr>
        <w:t xml:space="preserve"> </w:t>
      </w:r>
      <w:proofErr w:type="gramStart"/>
      <w:r>
        <w:rPr>
          <w:rFonts w:cs="TimesNewRomanPSMT"/>
        </w:rPr>
        <w:t>Soil and Water Conservation Advances in the United States.</w:t>
      </w:r>
      <w:proofErr w:type="gramEnd"/>
      <w:r>
        <w:rPr>
          <w:rFonts w:cs="TimesNewRomanPSMT"/>
        </w:rPr>
        <w:t xml:space="preserve"> </w:t>
      </w:r>
      <w:proofErr w:type="gramStart"/>
      <w:r>
        <w:rPr>
          <w:rFonts w:cs="TimesNewRomanPSMT"/>
        </w:rPr>
        <w:t>SSSA Special Publication 60.</w:t>
      </w:r>
      <w:proofErr w:type="gramEnd"/>
      <w:r>
        <w:rPr>
          <w:rFonts w:cs="TimesNewRomanPSMT"/>
        </w:rPr>
        <w:t xml:space="preserve"> Madison, WI: Soil Science Society of America, Inc.</w:t>
      </w:r>
    </w:p>
    <w:sectPr w:rsidR="00B35ADE" w:rsidRPr="00AF29FA" w:rsidSect="000D382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Langan, Simon (IWMI)" w:date="2013-03-13T23:07:00Z" w:initials="LS">
    <w:p w:rsidR="00F52C7D" w:rsidRDefault="00F52C7D">
      <w:pPr>
        <w:pStyle w:val="CommentText"/>
      </w:pPr>
      <w:r>
        <w:rPr>
          <w:rStyle w:val="CommentReference"/>
        </w:rPr>
        <w:annotationRef/>
      </w:r>
      <w:r>
        <w:t>Executive summary of key findings and messages below (which Word will not let me put this comment in that place!)</w:t>
      </w:r>
    </w:p>
  </w:comment>
  <w:comment w:id="4" w:author="Langan, Simon (IWMI)" w:date="2013-03-13T17:45:00Z" w:initials="LS">
    <w:p w:rsidR="00BD0DB5" w:rsidRDefault="00BD0DB5">
      <w:pPr>
        <w:pStyle w:val="CommentText"/>
      </w:pPr>
      <w:r>
        <w:rPr>
          <w:rStyle w:val="CommentReference"/>
        </w:rPr>
        <w:annotationRef/>
      </w:r>
      <w:r>
        <w:t>In addition: Increasing understanding?</w:t>
      </w:r>
    </w:p>
  </w:comment>
  <w:comment w:id="45" w:author="Langan, Simon (IWMI)" w:date="2013-03-13T17:45:00Z" w:initials="LS">
    <w:p w:rsidR="00E722D4" w:rsidRDefault="00E722D4">
      <w:pPr>
        <w:pStyle w:val="CommentText"/>
      </w:pPr>
      <w:r>
        <w:rPr>
          <w:rStyle w:val="CommentReference"/>
        </w:rPr>
        <w:annotationRef/>
      </w:r>
      <w:r>
        <w:t>I put this suggestion in here as the government says it is taking a watershed approach to SWC and amplified the rider below</w:t>
      </w:r>
    </w:p>
  </w:comment>
  <w:comment w:id="51" w:author="Duncan" w:date="2013-03-14T10:12:00Z" w:initials="AJ">
    <w:p w:rsidR="00652C61" w:rsidRDefault="00652C61">
      <w:pPr>
        <w:pStyle w:val="CommentText"/>
      </w:pPr>
      <w:r>
        <w:rPr>
          <w:rStyle w:val="CommentReference"/>
        </w:rPr>
        <w:annotationRef/>
      </w:r>
      <w:proofErr w:type="gramStart"/>
      <w:r w:rsidR="00624092">
        <w:t>or</w:t>
      </w:r>
      <w:proofErr w:type="gramEnd"/>
      <w:r w:rsidR="00624092">
        <w:t xml:space="preserve"> new paradigm? Is that what is meant?</w:t>
      </w:r>
    </w:p>
  </w:comment>
  <w:comment w:id="52" w:author="Langan, Simon (IWMI)" w:date="2013-03-13T22:46:00Z" w:initials="LS">
    <w:p w:rsidR="000226DC" w:rsidRDefault="000226DC">
      <w:pPr>
        <w:pStyle w:val="CommentText"/>
      </w:pPr>
      <w:r>
        <w:rPr>
          <w:rStyle w:val="CommentReference"/>
        </w:rPr>
        <w:annotationRef/>
      </w:r>
      <w:r>
        <w:t>Slightly emotive term, highly significant?</w:t>
      </w:r>
    </w:p>
  </w:comment>
  <w:comment w:id="55" w:author="Duncan" w:date="2013-03-14T10:15:00Z" w:initials="AJ">
    <w:p w:rsidR="00997EBA" w:rsidRDefault="00997EBA">
      <w:pPr>
        <w:pStyle w:val="CommentText"/>
      </w:pPr>
      <w:r>
        <w:rPr>
          <w:rStyle w:val="CommentReference"/>
        </w:rPr>
        <w:annotationRef/>
      </w:r>
      <w:r>
        <w:t>I think Doug intended a direct mapping of numbered points in columns 2 and 3. Where does Simon’s number 5 fit?</w:t>
      </w:r>
    </w:p>
  </w:comment>
  <w:comment w:id="57" w:author="Langan, Simon (IWMI)" w:date="2013-03-13T23:03:00Z" w:initials="LS">
    <w:p w:rsidR="00D33501" w:rsidRDefault="00D33501">
      <w:pPr>
        <w:pStyle w:val="CommentText"/>
      </w:pPr>
      <w:r>
        <w:rPr>
          <w:rStyle w:val="CommentReference"/>
        </w:rPr>
        <w:annotationRef/>
      </w:r>
      <w:r>
        <w:t>Share these messages with SLM and other involved parties as a draft set of recommendations and open discussion how can best develop so can be incorporated/acted upon at various levels.</w:t>
      </w:r>
    </w:p>
  </w:comment>
  <w:comment w:id="63" w:author="Langan, Simon (IWMI)" w:date="2013-03-13T22:58:00Z" w:initials="LS">
    <w:p w:rsidR="00D33501" w:rsidRDefault="00D33501">
      <w:pPr>
        <w:pStyle w:val="CommentText"/>
      </w:pPr>
      <w:r>
        <w:rPr>
          <w:rStyle w:val="CommentReference"/>
        </w:rPr>
        <w:annotationRef/>
      </w:r>
      <w:r>
        <w:t xml:space="preserve">Might need to say something here about the need for flexibility, (perhaps this is later) in so much that community driven interventions may not at first match the best perceived interventions from </w:t>
      </w:r>
      <w:proofErr w:type="spellStart"/>
      <w:r>
        <w:t>wereda</w:t>
      </w:r>
      <w:proofErr w:type="spellEnd"/>
      <w:r>
        <w:t xml:space="preserve"> officials and extension workers</w:t>
      </w:r>
    </w:p>
  </w:comment>
  <w:comment w:id="65" w:author="Langan, Simon (IWMI)" w:date="2013-03-13T23:00:00Z" w:initials="LS">
    <w:p w:rsidR="00D33501" w:rsidRDefault="00D33501">
      <w:pPr>
        <w:pStyle w:val="CommentText"/>
      </w:pPr>
      <w:r>
        <w:rPr>
          <w:rStyle w:val="CommentReference"/>
        </w:rPr>
        <w:annotationRef/>
      </w:r>
      <w:r>
        <w:t>May need to pretext this with comment that solutions to improved RWM are not only technical and often other social and economic factors are more important. Therefore IP…</w:t>
      </w:r>
    </w:p>
  </w:comment>
  <w:comment w:id="66" w:author="Duncan" w:date="2013-03-14T10:19:00Z" w:initials="AJ">
    <w:p w:rsidR="00997EBA" w:rsidRDefault="00997EBA">
      <w:pPr>
        <w:pStyle w:val="CommentText"/>
      </w:pPr>
      <w:r>
        <w:rPr>
          <w:rStyle w:val="CommentReference"/>
        </w:rPr>
        <w:annotationRef/>
      </w:r>
      <w:r w:rsidR="00624092">
        <w:t>What about ICRAF work on local knowledge. Application of AK5T tool.</w:t>
      </w:r>
    </w:p>
  </w:comment>
  <w:comment w:id="67" w:author="Duncan" w:date="2013-03-14T10:20:00Z" w:initials="AJ">
    <w:p w:rsidR="007514BD" w:rsidRDefault="007514BD">
      <w:pPr>
        <w:pStyle w:val="CommentText"/>
      </w:pPr>
      <w:r>
        <w:rPr>
          <w:rStyle w:val="CommentReference"/>
        </w:rPr>
        <w:annotationRef/>
      </w:r>
      <w:r w:rsidR="00624092">
        <w:t>Is it too early to claim evidence from our own innovation platforms?</w:t>
      </w:r>
    </w:p>
  </w:comment>
  <w:comment w:id="71" w:author="Duncan" w:date="2013-03-14T10:28:00Z" w:initials="AJ">
    <w:p w:rsidR="0054414C" w:rsidRDefault="0054414C">
      <w:pPr>
        <w:pStyle w:val="CommentText"/>
      </w:pPr>
      <w:r>
        <w:rPr>
          <w:rStyle w:val="CommentReference"/>
        </w:rPr>
        <w:annotationRef/>
      </w:r>
      <w:proofErr w:type="gramStart"/>
      <w:r w:rsidR="00624092">
        <w:t>govt</w:t>
      </w:r>
      <w:proofErr w:type="gramEnd"/>
      <w:r w:rsidR="00624092">
        <w:t xml:space="preserve"> would not find this an attractive proposition.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3FF" w:rsidRDefault="002543FF" w:rsidP="000652D7">
      <w:pPr>
        <w:spacing w:after="0" w:line="240" w:lineRule="auto"/>
      </w:pPr>
      <w:r>
        <w:separator/>
      </w:r>
    </w:p>
  </w:endnote>
  <w:endnote w:type="continuationSeparator" w:id="0">
    <w:p w:rsidR="002543FF" w:rsidRDefault="002543FF" w:rsidP="00065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roman"/>
    <w:pitch w:val="default"/>
  </w:font>
  <w:font w:name="ヒラギノ角ゴ Pro W3">
    <w:charset w:val="00"/>
    <w:family w:val="roman"/>
    <w:pitch w:val="default"/>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Optima">
    <w:altName w:val="MS Gothic"/>
    <w:panose1 w:val="00000000000000000000"/>
    <w:charset w:val="80"/>
    <w:family w:val="swiss"/>
    <w:notTrueType/>
    <w:pitch w:val="default"/>
    <w:sig w:usb0="00000003" w:usb1="08070000" w:usb2="00000010" w:usb3="00000000" w:csb0="00020001" w:csb1="00000000"/>
  </w:font>
  <w:font w:name="KYVTAH+PLoSSans-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Gill Sans">
    <w:panose1 w:val="00000000000000000000"/>
    <w:charset w:val="00"/>
    <w:family w:val="swiss"/>
    <w:notTrueType/>
    <w:pitch w:val="default"/>
    <w:sig w:usb0="00000003" w:usb1="00000000" w:usb2="00000000" w:usb3="00000000" w:csb0="00000001" w:csb1="00000000"/>
  </w:font>
  <w:font w:name="Gill Sans,Italic">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9516026"/>
      <w:docPartObj>
        <w:docPartGallery w:val="Page Numbers (Bottom of Page)"/>
        <w:docPartUnique/>
      </w:docPartObj>
    </w:sdtPr>
    <w:sdtEndPr>
      <w:rPr>
        <w:noProof/>
      </w:rPr>
    </w:sdtEndPr>
    <w:sdtContent>
      <w:p w:rsidR="001941E0" w:rsidRDefault="001941E0">
        <w:pPr>
          <w:pStyle w:val="Footer"/>
          <w:jc w:val="center"/>
        </w:pPr>
        <w:r>
          <w:fldChar w:fldCharType="begin"/>
        </w:r>
        <w:r>
          <w:instrText xml:space="preserve"> PAGE   \* MERGEFORMAT </w:instrText>
        </w:r>
        <w:r>
          <w:fldChar w:fldCharType="separate"/>
        </w:r>
        <w:r w:rsidR="005A395E">
          <w:rPr>
            <w:noProof/>
          </w:rPr>
          <w:t>1</w:t>
        </w:r>
        <w:r>
          <w:rPr>
            <w:noProof/>
          </w:rPr>
          <w:fldChar w:fldCharType="end"/>
        </w:r>
      </w:p>
    </w:sdtContent>
  </w:sdt>
  <w:p w:rsidR="001941E0" w:rsidRDefault="001941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3FF" w:rsidRDefault="002543FF" w:rsidP="000652D7">
      <w:pPr>
        <w:spacing w:after="0" w:line="240" w:lineRule="auto"/>
      </w:pPr>
      <w:r>
        <w:separator/>
      </w:r>
    </w:p>
  </w:footnote>
  <w:footnote w:type="continuationSeparator" w:id="0">
    <w:p w:rsidR="002543FF" w:rsidRDefault="002543FF" w:rsidP="000652D7">
      <w:pPr>
        <w:spacing w:after="0" w:line="240" w:lineRule="auto"/>
      </w:pPr>
      <w:r>
        <w:continuationSeparator/>
      </w:r>
    </w:p>
  </w:footnote>
  <w:footnote w:id="1">
    <w:p w:rsidR="000652D7" w:rsidRDefault="000652D7">
      <w:pPr>
        <w:pStyle w:val="FootnoteText"/>
      </w:pPr>
      <w:r>
        <w:rPr>
          <w:rStyle w:val="FootnoteReference"/>
        </w:rPr>
        <w:footnoteRef/>
      </w:r>
      <w:r>
        <w:t xml:space="preserve"> </w:t>
      </w:r>
      <w:r>
        <w:rPr>
          <w:rFonts w:ascii="Georgia" w:hAnsi="Georgia"/>
          <w:color w:val="29303B"/>
          <w:sz w:val="18"/>
          <w:szCs w:val="18"/>
          <w:lang w:val="en"/>
        </w:rPr>
        <w:t xml:space="preserve">International Livestock Research Institute, International Water Management Institute, World Agroforestry Centre, Oversees Development Institute, Nile Basin Initiative, Stockholm Environment Institute, Ethiopian Economic Policy Research Institute, Catholic Relief Services – Ethiopia, </w:t>
      </w:r>
      <w:proofErr w:type="spellStart"/>
      <w:r>
        <w:rPr>
          <w:rFonts w:ascii="Georgia" w:hAnsi="Georgia"/>
          <w:color w:val="29303B"/>
          <w:sz w:val="18"/>
          <w:szCs w:val="18"/>
          <w:lang w:val="en"/>
        </w:rPr>
        <w:t>Oromia</w:t>
      </w:r>
      <w:proofErr w:type="spellEnd"/>
      <w:r>
        <w:rPr>
          <w:rFonts w:ascii="Georgia" w:hAnsi="Georgia"/>
          <w:color w:val="29303B"/>
          <w:sz w:val="18"/>
          <w:szCs w:val="18"/>
          <w:lang w:val="en"/>
        </w:rPr>
        <w:t xml:space="preserve"> Regional Research Institute, </w:t>
      </w:r>
      <w:proofErr w:type="spellStart"/>
      <w:r>
        <w:rPr>
          <w:rFonts w:ascii="Georgia" w:hAnsi="Georgia"/>
          <w:color w:val="29303B"/>
          <w:sz w:val="18"/>
          <w:szCs w:val="18"/>
          <w:lang w:val="en"/>
        </w:rPr>
        <w:t>Amhara</w:t>
      </w:r>
      <w:proofErr w:type="spellEnd"/>
      <w:r>
        <w:rPr>
          <w:rFonts w:ascii="Georgia" w:hAnsi="Georgia"/>
          <w:color w:val="29303B"/>
          <w:sz w:val="18"/>
          <w:szCs w:val="18"/>
          <w:lang w:val="en"/>
        </w:rPr>
        <w:t xml:space="preserve"> Agricultural Research Institute, </w:t>
      </w:r>
      <w:proofErr w:type="spellStart"/>
      <w:r>
        <w:rPr>
          <w:rFonts w:ascii="Georgia" w:hAnsi="Georgia"/>
          <w:color w:val="29303B"/>
          <w:sz w:val="18"/>
          <w:szCs w:val="18"/>
          <w:lang w:val="en"/>
        </w:rPr>
        <w:t>Bahir</w:t>
      </w:r>
      <w:proofErr w:type="spellEnd"/>
      <w:r>
        <w:rPr>
          <w:rFonts w:ascii="Georgia" w:hAnsi="Georgia"/>
          <w:color w:val="29303B"/>
          <w:sz w:val="18"/>
          <w:szCs w:val="18"/>
          <w:lang w:val="en"/>
        </w:rPr>
        <w:t xml:space="preserve"> Dar University, Ambo University, Nekemte University, the Ministry of Agriculture and Rural Development and the Ministry of Water Resources.</w:t>
      </w:r>
    </w:p>
  </w:footnote>
  <w:footnote w:id="2">
    <w:p w:rsidR="00A461D2" w:rsidRDefault="00A461D2">
      <w:pPr>
        <w:pStyle w:val="FootnoteText"/>
      </w:pPr>
      <w:r>
        <w:rPr>
          <w:rStyle w:val="FootnoteReference"/>
        </w:rPr>
        <w:footnoteRef/>
      </w:r>
      <w:r>
        <w:t xml:space="preserve"> Globally, developing countries have tended to use top-down approaches.  There is very strong evidence such approaches rarely achieve large-scale sustainable outcomes.  There are no definitive studies demonstrating the efficacy of a fully community-driven approach, but there are</w:t>
      </w:r>
      <w:r w:rsidR="00AA5702">
        <w:t xml:space="preserve"> a growing number of </w:t>
      </w:r>
      <w:r>
        <w:t>case studies</w:t>
      </w:r>
      <w:r w:rsidR="00AA5702">
        <w:t xml:space="preserve"> offering good evidence</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894EE87A"/>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
    <w:nsid w:val="02151E1E"/>
    <w:multiLevelType w:val="hybridMultilevel"/>
    <w:tmpl w:val="49A809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2C224A"/>
    <w:multiLevelType w:val="hybridMultilevel"/>
    <w:tmpl w:val="5E7C4C7A"/>
    <w:lvl w:ilvl="0" w:tplc="F4389AB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9F0D29"/>
    <w:multiLevelType w:val="hybridMultilevel"/>
    <w:tmpl w:val="B89A69C8"/>
    <w:lvl w:ilvl="0" w:tplc="F4389A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1202990"/>
    <w:multiLevelType w:val="hybridMultilevel"/>
    <w:tmpl w:val="529A47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6543734"/>
    <w:multiLevelType w:val="hybridMultilevel"/>
    <w:tmpl w:val="F842C730"/>
    <w:lvl w:ilvl="0" w:tplc="974820EA">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60133A"/>
    <w:multiLevelType w:val="hybridMultilevel"/>
    <w:tmpl w:val="CD0246F4"/>
    <w:lvl w:ilvl="0" w:tplc="55A8A98C">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F2809F3"/>
    <w:multiLevelType w:val="hybridMultilevel"/>
    <w:tmpl w:val="D8724A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BF0384"/>
    <w:multiLevelType w:val="hybridMultilevel"/>
    <w:tmpl w:val="1A7C4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654F7C"/>
    <w:multiLevelType w:val="hybridMultilevel"/>
    <w:tmpl w:val="230CD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1DB7708"/>
    <w:multiLevelType w:val="hybridMultilevel"/>
    <w:tmpl w:val="A3DA60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7B6299A"/>
    <w:multiLevelType w:val="hybridMultilevel"/>
    <w:tmpl w:val="4D10DA46"/>
    <w:lvl w:ilvl="0" w:tplc="47865DAE">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8546252"/>
    <w:multiLevelType w:val="hybridMultilevel"/>
    <w:tmpl w:val="5E0A3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EF3622B"/>
    <w:multiLevelType w:val="hybridMultilevel"/>
    <w:tmpl w:val="94AAEBA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0CD6408"/>
    <w:multiLevelType w:val="hybridMultilevel"/>
    <w:tmpl w:val="E7125CBE"/>
    <w:lvl w:ilvl="0" w:tplc="445E451A">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F26547"/>
    <w:multiLevelType w:val="hybridMultilevel"/>
    <w:tmpl w:val="D4AECDEA"/>
    <w:lvl w:ilvl="0" w:tplc="F510127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A068B6"/>
    <w:multiLevelType w:val="hybridMultilevel"/>
    <w:tmpl w:val="375C1260"/>
    <w:lvl w:ilvl="0" w:tplc="484AA1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50F486D"/>
    <w:multiLevelType w:val="hybridMultilevel"/>
    <w:tmpl w:val="FE6C2EEC"/>
    <w:lvl w:ilvl="0" w:tplc="5F4A239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9B356A0"/>
    <w:multiLevelType w:val="hybridMultilevel"/>
    <w:tmpl w:val="04520834"/>
    <w:lvl w:ilvl="0" w:tplc="47865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3C6E74"/>
    <w:multiLevelType w:val="hybridMultilevel"/>
    <w:tmpl w:val="3F9A66A2"/>
    <w:lvl w:ilvl="0" w:tplc="DFF0970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040D22"/>
    <w:multiLevelType w:val="hybridMultilevel"/>
    <w:tmpl w:val="F3709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04417D5"/>
    <w:multiLevelType w:val="hybridMultilevel"/>
    <w:tmpl w:val="1CB6E840"/>
    <w:lvl w:ilvl="0" w:tplc="92BCC0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D028C1"/>
    <w:multiLevelType w:val="hybridMultilevel"/>
    <w:tmpl w:val="CB0045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78E2F85"/>
    <w:multiLevelType w:val="hybridMultilevel"/>
    <w:tmpl w:val="808C13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3E12C0"/>
    <w:multiLevelType w:val="hybridMultilevel"/>
    <w:tmpl w:val="F51E3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D1F2A7C"/>
    <w:multiLevelType w:val="hybridMultilevel"/>
    <w:tmpl w:val="2782F4FA"/>
    <w:lvl w:ilvl="0" w:tplc="47865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DA7616"/>
    <w:multiLevelType w:val="hybridMultilevel"/>
    <w:tmpl w:val="BA0E2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1100043"/>
    <w:multiLevelType w:val="hybridMultilevel"/>
    <w:tmpl w:val="B7247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4B2491D"/>
    <w:multiLevelType w:val="hybridMultilevel"/>
    <w:tmpl w:val="D172BF0E"/>
    <w:lvl w:ilvl="0" w:tplc="0108CA9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90C2BF0"/>
    <w:multiLevelType w:val="hybridMultilevel"/>
    <w:tmpl w:val="ADFA02E8"/>
    <w:lvl w:ilvl="0" w:tplc="0108CA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320A31"/>
    <w:multiLevelType w:val="hybridMultilevel"/>
    <w:tmpl w:val="6318EC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E101B43"/>
    <w:multiLevelType w:val="hybridMultilevel"/>
    <w:tmpl w:val="26BA152C"/>
    <w:lvl w:ilvl="0" w:tplc="FB687D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E2A7E99"/>
    <w:multiLevelType w:val="hybridMultilevel"/>
    <w:tmpl w:val="3496A6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EFB67AC"/>
    <w:multiLevelType w:val="hybridMultilevel"/>
    <w:tmpl w:val="18FCD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F7233D7"/>
    <w:multiLevelType w:val="hybridMultilevel"/>
    <w:tmpl w:val="AD9608EE"/>
    <w:lvl w:ilvl="0" w:tplc="EA5EDFC4">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5978B9"/>
    <w:multiLevelType w:val="hybridMultilevel"/>
    <w:tmpl w:val="D40E9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7431AE3"/>
    <w:multiLevelType w:val="hybridMultilevel"/>
    <w:tmpl w:val="BB0096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CB7FCC"/>
    <w:multiLevelType w:val="hybridMultilevel"/>
    <w:tmpl w:val="32F40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E24F88"/>
    <w:multiLevelType w:val="hybridMultilevel"/>
    <w:tmpl w:val="C010DBF0"/>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C0E742E"/>
    <w:multiLevelType w:val="hybridMultilevel"/>
    <w:tmpl w:val="C5BA0D5C"/>
    <w:lvl w:ilvl="0" w:tplc="EA5EDFC4">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EC3A93"/>
    <w:multiLevelType w:val="hybridMultilevel"/>
    <w:tmpl w:val="BA98E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7"/>
  </w:num>
  <w:num w:numId="2">
    <w:abstractNumId w:val="6"/>
  </w:num>
  <w:num w:numId="3">
    <w:abstractNumId w:val="40"/>
  </w:num>
  <w:num w:numId="4">
    <w:abstractNumId w:val="26"/>
  </w:num>
  <w:num w:numId="5">
    <w:abstractNumId w:val="27"/>
  </w:num>
  <w:num w:numId="6">
    <w:abstractNumId w:val="35"/>
  </w:num>
  <w:num w:numId="7">
    <w:abstractNumId w:val="20"/>
  </w:num>
  <w:num w:numId="8">
    <w:abstractNumId w:val="1"/>
  </w:num>
  <w:num w:numId="9">
    <w:abstractNumId w:val="0"/>
  </w:num>
  <w:num w:numId="10">
    <w:abstractNumId w:val="18"/>
  </w:num>
  <w:num w:numId="11">
    <w:abstractNumId w:val="25"/>
  </w:num>
  <w:num w:numId="12">
    <w:abstractNumId w:val="11"/>
  </w:num>
  <w:num w:numId="13">
    <w:abstractNumId w:val="22"/>
  </w:num>
  <w:num w:numId="14">
    <w:abstractNumId w:val="16"/>
  </w:num>
  <w:num w:numId="15">
    <w:abstractNumId w:val="17"/>
  </w:num>
  <w:num w:numId="16">
    <w:abstractNumId w:val="28"/>
  </w:num>
  <w:num w:numId="17">
    <w:abstractNumId w:val="29"/>
  </w:num>
  <w:num w:numId="18">
    <w:abstractNumId w:val="19"/>
  </w:num>
  <w:num w:numId="19">
    <w:abstractNumId w:val="14"/>
  </w:num>
  <w:num w:numId="20">
    <w:abstractNumId w:val="5"/>
  </w:num>
  <w:num w:numId="21">
    <w:abstractNumId w:val="4"/>
  </w:num>
  <w:num w:numId="22">
    <w:abstractNumId w:val="3"/>
  </w:num>
  <w:num w:numId="23">
    <w:abstractNumId w:val="31"/>
  </w:num>
  <w:num w:numId="24">
    <w:abstractNumId w:val="2"/>
  </w:num>
  <w:num w:numId="25">
    <w:abstractNumId w:val="34"/>
  </w:num>
  <w:num w:numId="26">
    <w:abstractNumId w:val="39"/>
  </w:num>
  <w:num w:numId="27">
    <w:abstractNumId w:val="21"/>
  </w:num>
  <w:num w:numId="28">
    <w:abstractNumId w:val="15"/>
  </w:num>
  <w:num w:numId="29">
    <w:abstractNumId w:val="8"/>
  </w:num>
  <w:num w:numId="30">
    <w:abstractNumId w:val="36"/>
  </w:num>
  <w:num w:numId="31">
    <w:abstractNumId w:val="12"/>
  </w:num>
  <w:num w:numId="32">
    <w:abstractNumId w:val="38"/>
  </w:num>
  <w:num w:numId="33">
    <w:abstractNumId w:val="13"/>
  </w:num>
  <w:num w:numId="34">
    <w:abstractNumId w:val="7"/>
  </w:num>
  <w:num w:numId="35">
    <w:abstractNumId w:val="30"/>
  </w:num>
  <w:num w:numId="36">
    <w:abstractNumId w:val="33"/>
  </w:num>
  <w:num w:numId="37">
    <w:abstractNumId w:val="32"/>
  </w:num>
  <w:num w:numId="38">
    <w:abstractNumId w:val="9"/>
  </w:num>
  <w:num w:numId="39">
    <w:abstractNumId w:val="10"/>
  </w:num>
  <w:num w:numId="40">
    <w:abstractNumId w:val="2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A7C"/>
    <w:rsid w:val="0001766A"/>
    <w:rsid w:val="000226DC"/>
    <w:rsid w:val="000652D7"/>
    <w:rsid w:val="0008041A"/>
    <w:rsid w:val="000D3824"/>
    <w:rsid w:val="000D6BC4"/>
    <w:rsid w:val="00104B5E"/>
    <w:rsid w:val="001116B6"/>
    <w:rsid w:val="00117F2B"/>
    <w:rsid w:val="00181010"/>
    <w:rsid w:val="00181277"/>
    <w:rsid w:val="00185598"/>
    <w:rsid w:val="001941E0"/>
    <w:rsid w:val="001F0F9E"/>
    <w:rsid w:val="00225E89"/>
    <w:rsid w:val="00226212"/>
    <w:rsid w:val="00237E15"/>
    <w:rsid w:val="002543FF"/>
    <w:rsid w:val="0027144E"/>
    <w:rsid w:val="00291D60"/>
    <w:rsid w:val="002D514A"/>
    <w:rsid w:val="002E4476"/>
    <w:rsid w:val="0030216A"/>
    <w:rsid w:val="00321F36"/>
    <w:rsid w:val="003226FE"/>
    <w:rsid w:val="00340B90"/>
    <w:rsid w:val="003647C7"/>
    <w:rsid w:val="00367526"/>
    <w:rsid w:val="00393911"/>
    <w:rsid w:val="003D2242"/>
    <w:rsid w:val="003D6D57"/>
    <w:rsid w:val="003E625B"/>
    <w:rsid w:val="003F28C9"/>
    <w:rsid w:val="00430895"/>
    <w:rsid w:val="00450C3F"/>
    <w:rsid w:val="00463CD9"/>
    <w:rsid w:val="00463E73"/>
    <w:rsid w:val="004874D8"/>
    <w:rsid w:val="00542E8C"/>
    <w:rsid w:val="0054414C"/>
    <w:rsid w:val="00547AB3"/>
    <w:rsid w:val="0056543D"/>
    <w:rsid w:val="005828A4"/>
    <w:rsid w:val="005A395E"/>
    <w:rsid w:val="005B1327"/>
    <w:rsid w:val="00624092"/>
    <w:rsid w:val="006244FA"/>
    <w:rsid w:val="006344A2"/>
    <w:rsid w:val="00642021"/>
    <w:rsid w:val="00652C61"/>
    <w:rsid w:val="006558EC"/>
    <w:rsid w:val="00662A7C"/>
    <w:rsid w:val="006B6AC9"/>
    <w:rsid w:val="006D5C10"/>
    <w:rsid w:val="006E064A"/>
    <w:rsid w:val="006E5831"/>
    <w:rsid w:val="00727FA3"/>
    <w:rsid w:val="007514BD"/>
    <w:rsid w:val="00783D51"/>
    <w:rsid w:val="00794411"/>
    <w:rsid w:val="007B1E61"/>
    <w:rsid w:val="00804DF1"/>
    <w:rsid w:val="008063F1"/>
    <w:rsid w:val="008149B3"/>
    <w:rsid w:val="008C5769"/>
    <w:rsid w:val="008E507A"/>
    <w:rsid w:val="008F5739"/>
    <w:rsid w:val="00923AB5"/>
    <w:rsid w:val="00957263"/>
    <w:rsid w:val="00993C84"/>
    <w:rsid w:val="00997EBA"/>
    <w:rsid w:val="009D32AE"/>
    <w:rsid w:val="009F3267"/>
    <w:rsid w:val="009F5BA9"/>
    <w:rsid w:val="009F6BBB"/>
    <w:rsid w:val="00A02448"/>
    <w:rsid w:val="00A461D2"/>
    <w:rsid w:val="00A563B3"/>
    <w:rsid w:val="00A75799"/>
    <w:rsid w:val="00A97DD6"/>
    <w:rsid w:val="00AA21B5"/>
    <w:rsid w:val="00AA5702"/>
    <w:rsid w:val="00AD0B22"/>
    <w:rsid w:val="00AE0458"/>
    <w:rsid w:val="00AF29FA"/>
    <w:rsid w:val="00B35ADE"/>
    <w:rsid w:val="00B90E29"/>
    <w:rsid w:val="00BA6B68"/>
    <w:rsid w:val="00BB6ED1"/>
    <w:rsid w:val="00BC7B96"/>
    <w:rsid w:val="00BD0DB5"/>
    <w:rsid w:val="00BF1CFD"/>
    <w:rsid w:val="00C11A95"/>
    <w:rsid w:val="00C4120A"/>
    <w:rsid w:val="00C657C5"/>
    <w:rsid w:val="00C801D9"/>
    <w:rsid w:val="00CB42AE"/>
    <w:rsid w:val="00CC50E3"/>
    <w:rsid w:val="00CD5187"/>
    <w:rsid w:val="00D33501"/>
    <w:rsid w:val="00D55406"/>
    <w:rsid w:val="00D567A0"/>
    <w:rsid w:val="00D96BC2"/>
    <w:rsid w:val="00DA36E4"/>
    <w:rsid w:val="00DB0205"/>
    <w:rsid w:val="00DE158E"/>
    <w:rsid w:val="00E0045F"/>
    <w:rsid w:val="00E12115"/>
    <w:rsid w:val="00E61790"/>
    <w:rsid w:val="00E62526"/>
    <w:rsid w:val="00E722D4"/>
    <w:rsid w:val="00E9361C"/>
    <w:rsid w:val="00E94BE2"/>
    <w:rsid w:val="00EC1E85"/>
    <w:rsid w:val="00EC2BAF"/>
    <w:rsid w:val="00F26A16"/>
    <w:rsid w:val="00F52C7D"/>
    <w:rsid w:val="00F61691"/>
    <w:rsid w:val="00FC0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2A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62A7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2A7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62A7C"/>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662A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2A7C"/>
    <w:pPr>
      <w:ind w:left="720"/>
      <w:contextualSpacing/>
    </w:pPr>
  </w:style>
  <w:style w:type="paragraph" w:styleId="FootnoteText">
    <w:name w:val="footnote text"/>
    <w:basedOn w:val="Normal"/>
    <w:link w:val="FootnoteTextChar"/>
    <w:uiPriority w:val="99"/>
    <w:semiHidden/>
    <w:unhideWhenUsed/>
    <w:rsid w:val="000652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52D7"/>
    <w:rPr>
      <w:sz w:val="20"/>
      <w:szCs w:val="20"/>
    </w:rPr>
  </w:style>
  <w:style w:type="character" w:styleId="FootnoteReference">
    <w:name w:val="footnote reference"/>
    <w:basedOn w:val="DefaultParagraphFont"/>
    <w:uiPriority w:val="99"/>
    <w:semiHidden/>
    <w:unhideWhenUsed/>
    <w:rsid w:val="000652D7"/>
    <w:rPr>
      <w:vertAlign w:val="superscript"/>
    </w:rPr>
  </w:style>
  <w:style w:type="character" w:styleId="Hyperlink">
    <w:name w:val="Hyperlink"/>
    <w:basedOn w:val="DefaultParagraphFont"/>
    <w:uiPriority w:val="99"/>
    <w:unhideWhenUsed/>
    <w:rsid w:val="000652D7"/>
    <w:rPr>
      <w:color w:val="0000FF" w:themeColor="hyperlink"/>
      <w:u w:val="single"/>
    </w:rPr>
  </w:style>
  <w:style w:type="paragraph" w:styleId="Header">
    <w:name w:val="header"/>
    <w:basedOn w:val="Normal"/>
    <w:link w:val="HeaderChar"/>
    <w:uiPriority w:val="99"/>
    <w:unhideWhenUsed/>
    <w:rsid w:val="00194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1E0"/>
  </w:style>
  <w:style w:type="paragraph" w:styleId="Footer">
    <w:name w:val="footer"/>
    <w:basedOn w:val="Normal"/>
    <w:link w:val="FooterChar"/>
    <w:uiPriority w:val="99"/>
    <w:unhideWhenUsed/>
    <w:rsid w:val="00194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1E0"/>
  </w:style>
  <w:style w:type="paragraph" w:customStyle="1" w:styleId="TableGrid1">
    <w:name w:val="Table Grid1"/>
    <w:rsid w:val="003647C7"/>
    <w:pPr>
      <w:spacing w:after="0" w:line="240" w:lineRule="auto"/>
    </w:pPr>
    <w:rPr>
      <w:rFonts w:ascii="Lucida Grande" w:eastAsia="ヒラギノ角ゴ Pro W3" w:hAnsi="Lucida Grande" w:cs="Times New Roman"/>
      <w:color w:val="000000"/>
      <w:sz w:val="24"/>
      <w:szCs w:val="20"/>
      <w:lang w:val="ja-JP"/>
    </w:rPr>
  </w:style>
  <w:style w:type="character" w:styleId="FollowedHyperlink">
    <w:name w:val="FollowedHyperlink"/>
    <w:basedOn w:val="DefaultParagraphFont"/>
    <w:uiPriority w:val="99"/>
    <w:semiHidden/>
    <w:unhideWhenUsed/>
    <w:rsid w:val="009F6BBB"/>
    <w:rPr>
      <w:color w:val="800080" w:themeColor="followedHyperlink"/>
      <w:u w:val="single"/>
    </w:rPr>
  </w:style>
  <w:style w:type="character" w:customStyle="1" w:styleId="A0">
    <w:name w:val="A0"/>
    <w:uiPriority w:val="99"/>
    <w:rsid w:val="008149B3"/>
    <w:rPr>
      <w:rFonts w:cs="Myriad Pro"/>
      <w:color w:val="000000"/>
      <w:sz w:val="20"/>
      <w:szCs w:val="20"/>
    </w:rPr>
  </w:style>
  <w:style w:type="character" w:styleId="CommentReference">
    <w:name w:val="annotation reference"/>
    <w:basedOn w:val="DefaultParagraphFont"/>
    <w:uiPriority w:val="99"/>
    <w:semiHidden/>
    <w:unhideWhenUsed/>
    <w:rsid w:val="00BD0DB5"/>
    <w:rPr>
      <w:sz w:val="16"/>
      <w:szCs w:val="16"/>
    </w:rPr>
  </w:style>
  <w:style w:type="paragraph" w:styleId="CommentText">
    <w:name w:val="annotation text"/>
    <w:basedOn w:val="Normal"/>
    <w:link w:val="CommentTextChar"/>
    <w:uiPriority w:val="99"/>
    <w:semiHidden/>
    <w:unhideWhenUsed/>
    <w:rsid w:val="00BD0DB5"/>
    <w:pPr>
      <w:spacing w:line="240" w:lineRule="auto"/>
    </w:pPr>
    <w:rPr>
      <w:sz w:val="20"/>
      <w:szCs w:val="20"/>
    </w:rPr>
  </w:style>
  <w:style w:type="character" w:customStyle="1" w:styleId="CommentTextChar">
    <w:name w:val="Comment Text Char"/>
    <w:basedOn w:val="DefaultParagraphFont"/>
    <w:link w:val="CommentText"/>
    <w:uiPriority w:val="99"/>
    <w:semiHidden/>
    <w:rsid w:val="00BD0DB5"/>
    <w:rPr>
      <w:sz w:val="20"/>
      <w:szCs w:val="20"/>
    </w:rPr>
  </w:style>
  <w:style w:type="paragraph" w:styleId="CommentSubject">
    <w:name w:val="annotation subject"/>
    <w:basedOn w:val="CommentText"/>
    <w:next w:val="CommentText"/>
    <w:link w:val="CommentSubjectChar"/>
    <w:uiPriority w:val="99"/>
    <w:semiHidden/>
    <w:unhideWhenUsed/>
    <w:rsid w:val="00BD0DB5"/>
    <w:rPr>
      <w:b/>
      <w:bCs/>
    </w:rPr>
  </w:style>
  <w:style w:type="character" w:customStyle="1" w:styleId="CommentSubjectChar">
    <w:name w:val="Comment Subject Char"/>
    <w:basedOn w:val="CommentTextChar"/>
    <w:link w:val="CommentSubject"/>
    <w:uiPriority w:val="99"/>
    <w:semiHidden/>
    <w:rsid w:val="00BD0DB5"/>
    <w:rPr>
      <w:b/>
      <w:bCs/>
      <w:sz w:val="20"/>
      <w:szCs w:val="20"/>
    </w:rPr>
  </w:style>
  <w:style w:type="paragraph" w:styleId="BalloonText">
    <w:name w:val="Balloon Text"/>
    <w:basedOn w:val="Normal"/>
    <w:link w:val="BalloonTextChar"/>
    <w:uiPriority w:val="99"/>
    <w:semiHidden/>
    <w:unhideWhenUsed/>
    <w:rsid w:val="00BD0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DB5"/>
    <w:rPr>
      <w:rFonts w:ascii="Tahoma" w:hAnsi="Tahoma" w:cs="Tahoma"/>
      <w:sz w:val="16"/>
      <w:szCs w:val="16"/>
    </w:rPr>
  </w:style>
  <w:style w:type="paragraph" w:styleId="Revision">
    <w:name w:val="Revision"/>
    <w:hidden/>
    <w:uiPriority w:val="99"/>
    <w:semiHidden/>
    <w:rsid w:val="00652C6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62A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62A7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2A7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62A7C"/>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662A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2A7C"/>
    <w:pPr>
      <w:ind w:left="720"/>
      <w:contextualSpacing/>
    </w:pPr>
  </w:style>
  <w:style w:type="paragraph" w:styleId="FootnoteText">
    <w:name w:val="footnote text"/>
    <w:basedOn w:val="Normal"/>
    <w:link w:val="FootnoteTextChar"/>
    <w:uiPriority w:val="99"/>
    <w:semiHidden/>
    <w:unhideWhenUsed/>
    <w:rsid w:val="000652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52D7"/>
    <w:rPr>
      <w:sz w:val="20"/>
      <w:szCs w:val="20"/>
    </w:rPr>
  </w:style>
  <w:style w:type="character" w:styleId="FootnoteReference">
    <w:name w:val="footnote reference"/>
    <w:basedOn w:val="DefaultParagraphFont"/>
    <w:uiPriority w:val="99"/>
    <w:semiHidden/>
    <w:unhideWhenUsed/>
    <w:rsid w:val="000652D7"/>
    <w:rPr>
      <w:vertAlign w:val="superscript"/>
    </w:rPr>
  </w:style>
  <w:style w:type="character" w:styleId="Hyperlink">
    <w:name w:val="Hyperlink"/>
    <w:basedOn w:val="DefaultParagraphFont"/>
    <w:uiPriority w:val="99"/>
    <w:unhideWhenUsed/>
    <w:rsid w:val="000652D7"/>
    <w:rPr>
      <w:color w:val="0000FF" w:themeColor="hyperlink"/>
      <w:u w:val="single"/>
    </w:rPr>
  </w:style>
  <w:style w:type="paragraph" w:styleId="Header">
    <w:name w:val="header"/>
    <w:basedOn w:val="Normal"/>
    <w:link w:val="HeaderChar"/>
    <w:uiPriority w:val="99"/>
    <w:unhideWhenUsed/>
    <w:rsid w:val="00194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1E0"/>
  </w:style>
  <w:style w:type="paragraph" w:styleId="Footer">
    <w:name w:val="footer"/>
    <w:basedOn w:val="Normal"/>
    <w:link w:val="FooterChar"/>
    <w:uiPriority w:val="99"/>
    <w:unhideWhenUsed/>
    <w:rsid w:val="00194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1E0"/>
  </w:style>
  <w:style w:type="paragraph" w:customStyle="1" w:styleId="TableGrid1">
    <w:name w:val="Table Grid1"/>
    <w:rsid w:val="003647C7"/>
    <w:pPr>
      <w:spacing w:after="0" w:line="240" w:lineRule="auto"/>
    </w:pPr>
    <w:rPr>
      <w:rFonts w:ascii="Lucida Grande" w:eastAsia="ヒラギノ角ゴ Pro W3" w:hAnsi="Lucida Grande" w:cs="Times New Roman"/>
      <w:color w:val="000000"/>
      <w:sz w:val="24"/>
      <w:szCs w:val="20"/>
      <w:lang w:val="ja-JP"/>
    </w:rPr>
  </w:style>
  <w:style w:type="character" w:styleId="FollowedHyperlink">
    <w:name w:val="FollowedHyperlink"/>
    <w:basedOn w:val="DefaultParagraphFont"/>
    <w:uiPriority w:val="99"/>
    <w:semiHidden/>
    <w:unhideWhenUsed/>
    <w:rsid w:val="009F6BBB"/>
    <w:rPr>
      <w:color w:val="800080" w:themeColor="followedHyperlink"/>
      <w:u w:val="single"/>
    </w:rPr>
  </w:style>
  <w:style w:type="character" w:customStyle="1" w:styleId="A0">
    <w:name w:val="A0"/>
    <w:uiPriority w:val="99"/>
    <w:rsid w:val="008149B3"/>
    <w:rPr>
      <w:rFonts w:cs="Myriad Pro"/>
      <w:color w:val="000000"/>
      <w:sz w:val="20"/>
      <w:szCs w:val="20"/>
    </w:rPr>
  </w:style>
  <w:style w:type="character" w:styleId="CommentReference">
    <w:name w:val="annotation reference"/>
    <w:basedOn w:val="DefaultParagraphFont"/>
    <w:uiPriority w:val="99"/>
    <w:semiHidden/>
    <w:unhideWhenUsed/>
    <w:rsid w:val="00BD0DB5"/>
    <w:rPr>
      <w:sz w:val="16"/>
      <w:szCs w:val="16"/>
    </w:rPr>
  </w:style>
  <w:style w:type="paragraph" w:styleId="CommentText">
    <w:name w:val="annotation text"/>
    <w:basedOn w:val="Normal"/>
    <w:link w:val="CommentTextChar"/>
    <w:uiPriority w:val="99"/>
    <w:semiHidden/>
    <w:unhideWhenUsed/>
    <w:rsid w:val="00BD0DB5"/>
    <w:pPr>
      <w:spacing w:line="240" w:lineRule="auto"/>
    </w:pPr>
    <w:rPr>
      <w:sz w:val="20"/>
      <w:szCs w:val="20"/>
    </w:rPr>
  </w:style>
  <w:style w:type="character" w:customStyle="1" w:styleId="CommentTextChar">
    <w:name w:val="Comment Text Char"/>
    <w:basedOn w:val="DefaultParagraphFont"/>
    <w:link w:val="CommentText"/>
    <w:uiPriority w:val="99"/>
    <w:semiHidden/>
    <w:rsid w:val="00BD0DB5"/>
    <w:rPr>
      <w:sz w:val="20"/>
      <w:szCs w:val="20"/>
    </w:rPr>
  </w:style>
  <w:style w:type="paragraph" w:styleId="CommentSubject">
    <w:name w:val="annotation subject"/>
    <w:basedOn w:val="CommentText"/>
    <w:next w:val="CommentText"/>
    <w:link w:val="CommentSubjectChar"/>
    <w:uiPriority w:val="99"/>
    <w:semiHidden/>
    <w:unhideWhenUsed/>
    <w:rsid w:val="00BD0DB5"/>
    <w:rPr>
      <w:b/>
      <w:bCs/>
    </w:rPr>
  </w:style>
  <w:style w:type="character" w:customStyle="1" w:styleId="CommentSubjectChar">
    <w:name w:val="Comment Subject Char"/>
    <w:basedOn w:val="CommentTextChar"/>
    <w:link w:val="CommentSubject"/>
    <w:uiPriority w:val="99"/>
    <w:semiHidden/>
    <w:rsid w:val="00BD0DB5"/>
    <w:rPr>
      <w:b/>
      <w:bCs/>
      <w:sz w:val="20"/>
      <w:szCs w:val="20"/>
    </w:rPr>
  </w:style>
  <w:style w:type="paragraph" w:styleId="BalloonText">
    <w:name w:val="Balloon Text"/>
    <w:basedOn w:val="Normal"/>
    <w:link w:val="BalloonTextChar"/>
    <w:uiPriority w:val="99"/>
    <w:semiHidden/>
    <w:unhideWhenUsed/>
    <w:rsid w:val="00BD0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0DB5"/>
    <w:rPr>
      <w:rFonts w:ascii="Tahoma" w:hAnsi="Tahoma" w:cs="Tahoma"/>
      <w:sz w:val="16"/>
      <w:szCs w:val="16"/>
    </w:rPr>
  </w:style>
  <w:style w:type="paragraph" w:styleId="Revision">
    <w:name w:val="Revision"/>
    <w:hidden/>
    <w:uiPriority w:val="99"/>
    <w:semiHidden/>
    <w:rsid w:val="00652C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ippleethiopia.org" TargetMode="External"/><Relationship Id="rId18" Type="http://schemas.openxmlformats.org/officeDocument/2006/relationships/hyperlink" Target="http://nilebdc.org/?s=nile+goblet+too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terrafrica.org" TargetMode="External"/><Relationship Id="rId7" Type="http://schemas.openxmlformats.org/officeDocument/2006/relationships/footnotes" Target="footnotes.xml"/><Relationship Id="rId12" Type="http://schemas.openxmlformats.org/officeDocument/2006/relationships/hyperlink" Target="http://nilebdc.org/tag/innovation-platforms/" TargetMode="External"/><Relationship Id="rId17" Type="http://schemas.openxmlformats.org/officeDocument/2006/relationships/hyperlink" Target="http://nilebdc.org/" TargetMode="External"/><Relationship Id="rId25" Type="http://schemas.openxmlformats.org/officeDocument/2006/relationships/hyperlink" Target="http://www.worldbank.org/en/news/2007/03/15/restoring-chinas-loess-plateau" TargetMode="External"/><Relationship Id="rId2" Type="http://schemas.openxmlformats.org/officeDocument/2006/relationships/numbering" Target="numbering.xml"/><Relationship Id="rId16" Type="http://schemas.openxmlformats.org/officeDocument/2006/relationships/hyperlink" Target="http://www.watagame.info/" TargetMode="External"/><Relationship Id="rId20" Type="http://schemas.openxmlformats.org/officeDocument/2006/relationships/hyperlink" Target="http://www.ecosystemmarketplace.com/reports/sowp20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ifpri.org/divs/isnar/dp/isnardp02.asp" TargetMode="External"/><Relationship Id="rId5" Type="http://schemas.openxmlformats.org/officeDocument/2006/relationships/settings" Target="settings.xml"/><Relationship Id="rId15" Type="http://schemas.openxmlformats.org/officeDocument/2006/relationships/hyperlink" Target="http://waterandfood.org/page/2/?s%20=innovation+platforms" TargetMode="External"/><Relationship Id="rId23" Type="http://schemas.openxmlformats.org/officeDocument/2006/relationships/hyperlink" Target="http://www.prolinnova.net/Ethiopia" TargetMode="External"/><Relationship Id="rId10" Type="http://schemas.openxmlformats.org/officeDocument/2006/relationships/hyperlink" Target="http://nilebdc.org/news/" TargetMode="External"/><Relationship Id="rId19" Type="http://schemas.openxmlformats.org/officeDocument/2006/relationships/hyperlink" Target="http://www.prolinnova.net/Ethiopia"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ww.mus.net" TargetMode="External"/><Relationship Id="rId22" Type="http://schemas.openxmlformats.org/officeDocument/2006/relationships/hyperlink" Target="http://cgspace.cgiar.org/handle/10568/27603"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71038-0770-4AE9-84B1-893F15ADE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5114</Words>
  <Characters>29156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 Merrey</dc:creator>
  <cp:lastModifiedBy>LeBorgne, Ewen (ILRI)</cp:lastModifiedBy>
  <cp:revision>2</cp:revision>
  <dcterms:created xsi:type="dcterms:W3CDTF">2013-03-14T08:38:00Z</dcterms:created>
  <dcterms:modified xsi:type="dcterms:W3CDTF">2013-03-14T08:38:00Z</dcterms:modified>
</cp:coreProperties>
</file>